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79BA" w14:textId="77777777" w:rsidR="00234E3E" w:rsidRPr="00234E3E" w:rsidRDefault="32334FBC" w:rsidP="00234E3E">
      <w:pPr>
        <w:ind w:left="2880" w:firstLine="720"/>
        <w:rPr>
          <w:rFonts w:asciiTheme="minorHAnsi" w:hAnsiTheme="minorHAnsi" w:cstheme="minorBidi"/>
          <w:b/>
          <w:bCs/>
        </w:rPr>
      </w:pPr>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0B4F7C9" w:rsidR="0009502C" w:rsidRPr="00A2550B" w:rsidRDefault="0009502C" w:rsidP="00405269">
      <w:pPr>
        <w:widowControl/>
        <w:numPr>
          <w:ilvl w:val="2"/>
          <w:numId w:val="15"/>
        </w:numPr>
        <w:jc w:val="both"/>
        <w:rPr>
          <w:rFonts w:asciiTheme="minorHAnsi" w:hAnsiTheme="minorHAnsi" w:cstheme="minorHAnsi"/>
          <w:szCs w:val="24"/>
        </w:rPr>
      </w:pPr>
      <w:bookmarkStart w:id="0"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bookmarkEnd w:id="0"/>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6706FCC2" w14:textId="45B8BA95" w:rsidR="005211C2" w:rsidRDefault="005211C2" w:rsidP="0009502C">
            <w:pPr>
              <w:rPr>
                <w:rFonts w:asciiTheme="minorHAnsi" w:hAnsiTheme="minorHAnsi" w:cstheme="minorHAnsi"/>
                <w:szCs w:val="24"/>
              </w:rPr>
            </w:pPr>
            <w:r>
              <w:rPr>
                <w:rFonts w:asciiTheme="minorHAnsi" w:hAnsiTheme="minorHAnsi" w:cstheme="minorHAnsi"/>
                <w:szCs w:val="24"/>
              </w:rPr>
              <w:t xml:space="preserve">ADEC Inc. is a 501 C3 Non-Profit Corporation that was formed in Indiana. ADEC provides personal care and support services to individuals with disabilities including employment readiness, exploration, and placement. </w:t>
            </w:r>
            <w:r w:rsidR="00BF3A86">
              <w:rPr>
                <w:rFonts w:asciiTheme="minorHAnsi" w:hAnsiTheme="minorHAnsi" w:cstheme="minorHAnsi"/>
                <w:szCs w:val="24"/>
              </w:rPr>
              <w:t>Additionally,</w:t>
            </w:r>
            <w:r>
              <w:rPr>
                <w:rFonts w:asciiTheme="minorHAnsi" w:hAnsiTheme="minorHAnsi" w:cstheme="minorHAnsi"/>
                <w:szCs w:val="24"/>
              </w:rPr>
              <w:t xml:space="preserve"> we provide residential and day habilitation services to individuals with intellectual and developmental disabilities.</w:t>
            </w:r>
          </w:p>
          <w:p w14:paraId="302D0CD4" w14:textId="77777777" w:rsidR="005211C2" w:rsidRDefault="005211C2" w:rsidP="0009502C">
            <w:pPr>
              <w:rPr>
                <w:rFonts w:asciiTheme="minorHAnsi" w:hAnsiTheme="minorHAnsi" w:cstheme="minorHAnsi"/>
                <w:szCs w:val="24"/>
              </w:rPr>
            </w:pPr>
          </w:p>
          <w:p w14:paraId="6127DB51" w14:textId="7179C1A6" w:rsidR="0009502C" w:rsidRDefault="00DF0CC5" w:rsidP="0009502C">
            <w:pPr>
              <w:rPr>
                <w:ins w:id="1" w:author="Susan Faltynski" w:date="2024-01-17T07:37:00Z"/>
                <w:rFonts w:asciiTheme="minorHAnsi" w:hAnsiTheme="minorHAnsi" w:cstheme="minorHAnsi"/>
                <w:szCs w:val="24"/>
              </w:rPr>
            </w:pPr>
            <w:ins w:id="2" w:author="Susan Faltynski" w:date="2024-01-17T07:36:00Z">
              <w:r>
                <w:rPr>
                  <w:rFonts w:asciiTheme="minorHAnsi" w:hAnsiTheme="minorHAnsi" w:cstheme="minorHAnsi"/>
                  <w:szCs w:val="24"/>
                </w:rPr>
                <w:t>See A</w:t>
              </w:r>
            </w:ins>
            <w:ins w:id="3" w:author="Susan Faltynski" w:date="2024-01-17T07:37:00Z">
              <w:r>
                <w:rPr>
                  <w:rFonts w:asciiTheme="minorHAnsi" w:hAnsiTheme="minorHAnsi" w:cstheme="minorHAnsi"/>
                  <w:szCs w:val="24"/>
                </w:rPr>
                <w:t>ppendix B</w:t>
              </w:r>
            </w:ins>
            <w:ins w:id="4" w:author="Susan Faltynski" w:date="2024-01-17T07:40:00Z">
              <w:r>
                <w:rPr>
                  <w:rFonts w:asciiTheme="minorHAnsi" w:hAnsiTheme="minorHAnsi" w:cstheme="minorHAnsi"/>
                  <w:szCs w:val="24"/>
                </w:rPr>
                <w:t>_</w:t>
              </w:r>
            </w:ins>
            <w:ins w:id="5" w:author="Susan Faltynski" w:date="2024-01-17T07:37:00Z">
              <w:r>
                <w:rPr>
                  <w:rFonts w:asciiTheme="minorHAnsi" w:hAnsiTheme="minorHAnsi" w:cstheme="minorHAnsi"/>
                  <w:szCs w:val="24"/>
                </w:rPr>
                <w:t>ADEC W9 7.26.2023 New address</w:t>
              </w:r>
            </w:ins>
          </w:p>
          <w:p w14:paraId="2E340B9C" w14:textId="4811C706" w:rsidR="00DF0CC5" w:rsidRDefault="00DF0CC5" w:rsidP="0009502C">
            <w:pPr>
              <w:rPr>
                <w:ins w:id="6" w:author="Susan Faltynski" w:date="2024-01-17T07:39:00Z"/>
                <w:rFonts w:asciiTheme="minorHAnsi" w:hAnsiTheme="minorHAnsi" w:cstheme="minorHAnsi"/>
                <w:szCs w:val="24"/>
              </w:rPr>
            </w:pPr>
            <w:ins w:id="7" w:author="Susan Faltynski" w:date="2024-01-17T07:38:00Z">
              <w:r>
                <w:rPr>
                  <w:rFonts w:asciiTheme="minorHAnsi" w:hAnsiTheme="minorHAnsi" w:cstheme="minorHAnsi"/>
                  <w:szCs w:val="24"/>
                </w:rPr>
                <w:t>See Appendix C</w:t>
              </w:r>
            </w:ins>
            <w:ins w:id="8" w:author="Susan Faltynski" w:date="2024-01-17T07:40:00Z">
              <w:r>
                <w:rPr>
                  <w:rFonts w:asciiTheme="minorHAnsi" w:hAnsiTheme="minorHAnsi" w:cstheme="minorHAnsi"/>
                  <w:szCs w:val="24"/>
                </w:rPr>
                <w:t>_</w:t>
              </w:r>
            </w:ins>
            <w:ins w:id="9" w:author="Susan Faltynski" w:date="2024-01-17T07:39:00Z">
              <w:r>
                <w:rPr>
                  <w:rFonts w:asciiTheme="minorHAnsi" w:hAnsiTheme="minorHAnsi" w:cstheme="minorHAnsi"/>
                  <w:szCs w:val="24"/>
                </w:rPr>
                <w:t>PLT Organizational Chart_2023</w:t>
              </w:r>
            </w:ins>
          </w:p>
          <w:p w14:paraId="5871C53A" w14:textId="2C70D449" w:rsidR="00DF0CC5" w:rsidRPr="00A2550B" w:rsidRDefault="00DF0CC5" w:rsidP="0009502C">
            <w:pPr>
              <w:rPr>
                <w:rFonts w:asciiTheme="minorHAnsi" w:hAnsiTheme="minorHAnsi" w:cstheme="minorHAnsi"/>
                <w:szCs w:val="24"/>
              </w:rPr>
            </w:pPr>
            <w:ins w:id="10" w:author="Susan Faltynski" w:date="2024-01-17T07:39:00Z">
              <w:r>
                <w:rPr>
                  <w:rFonts w:asciiTheme="minorHAnsi" w:hAnsiTheme="minorHAnsi" w:cstheme="minorHAnsi"/>
                  <w:szCs w:val="24"/>
                </w:rPr>
                <w:t>See Appendix D_A</w:t>
              </w:r>
            </w:ins>
            <w:ins w:id="11" w:author="Susan Faltynski" w:date="2024-01-17T07:40:00Z">
              <w:r>
                <w:rPr>
                  <w:rFonts w:asciiTheme="minorHAnsi" w:hAnsiTheme="minorHAnsi" w:cstheme="minorHAnsi"/>
                  <w:szCs w:val="24"/>
                </w:rPr>
                <w:t>DEC Inc Tax Exempt 2023</w:t>
              </w:r>
            </w:ins>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12"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06C9F46B" w14:textId="77777777" w:rsidR="009255C1" w:rsidRDefault="00DF0CC5" w:rsidP="00071BF8">
            <w:pPr>
              <w:rPr>
                <w:rFonts w:asciiTheme="minorHAnsi" w:hAnsiTheme="minorHAnsi" w:cstheme="minorHAnsi"/>
                <w:szCs w:val="24"/>
              </w:rPr>
            </w:pPr>
            <w:ins w:id="13" w:author="Susan Faltynski" w:date="2024-01-17T07:41:00Z">
              <w:r>
                <w:rPr>
                  <w:rFonts w:asciiTheme="minorHAnsi" w:hAnsiTheme="minorHAnsi" w:cstheme="minorHAnsi"/>
                  <w:szCs w:val="24"/>
                </w:rPr>
                <w:t>See Appendix E_2.1.28 Cultural Competency and Diversity Policy</w:t>
              </w:r>
            </w:ins>
          </w:p>
          <w:p w14:paraId="031AA618" w14:textId="18A06F30" w:rsidR="005211C2" w:rsidRDefault="002A2573" w:rsidP="00071BF8">
            <w:pPr>
              <w:rPr>
                <w:rFonts w:asciiTheme="minorHAnsi" w:hAnsiTheme="minorHAnsi" w:cstheme="minorHAnsi"/>
                <w:szCs w:val="24"/>
              </w:rPr>
            </w:pPr>
            <w:r>
              <w:rPr>
                <w:rFonts w:asciiTheme="minorHAnsi" w:hAnsiTheme="minorHAnsi" w:cstheme="minorHAnsi"/>
                <w:szCs w:val="24"/>
              </w:rPr>
              <w:t xml:space="preserve">ADEC currently has 10 Board Members and 7 Executive Staff. </w:t>
            </w:r>
            <w:r w:rsidR="005211C2">
              <w:rPr>
                <w:rFonts w:asciiTheme="minorHAnsi" w:hAnsiTheme="minorHAnsi" w:cstheme="minorHAnsi"/>
                <w:szCs w:val="24"/>
              </w:rPr>
              <w:t>The demographic composition of our Executive Staff and Board Members is:</w:t>
            </w:r>
          </w:p>
          <w:p w14:paraId="190ED16F" w14:textId="7761C6C2" w:rsidR="002A2573" w:rsidRDefault="002A2573" w:rsidP="00071BF8">
            <w:pPr>
              <w:rPr>
                <w:rFonts w:asciiTheme="minorHAnsi" w:hAnsiTheme="minorHAnsi" w:cstheme="minorHAnsi"/>
                <w:szCs w:val="24"/>
              </w:rPr>
            </w:pPr>
            <w:r>
              <w:rPr>
                <w:rFonts w:asciiTheme="minorHAnsi" w:hAnsiTheme="minorHAnsi" w:cstheme="minorHAnsi"/>
                <w:szCs w:val="24"/>
              </w:rPr>
              <w:t>Hispanic Board Members – 1</w:t>
            </w:r>
          </w:p>
          <w:p w14:paraId="6F845D47" w14:textId="2BA82CB0" w:rsidR="002A2573" w:rsidRDefault="002A2573" w:rsidP="00071BF8">
            <w:pPr>
              <w:rPr>
                <w:rFonts w:asciiTheme="minorHAnsi" w:hAnsiTheme="minorHAnsi" w:cstheme="minorHAnsi"/>
                <w:szCs w:val="24"/>
              </w:rPr>
            </w:pPr>
            <w:r>
              <w:rPr>
                <w:rFonts w:asciiTheme="minorHAnsi" w:hAnsiTheme="minorHAnsi" w:cstheme="minorHAnsi"/>
                <w:szCs w:val="24"/>
              </w:rPr>
              <w:t>Caucasian Board Member – 9</w:t>
            </w:r>
          </w:p>
          <w:p w14:paraId="4F090806" w14:textId="3E368A61" w:rsidR="002A2573" w:rsidRDefault="002A2573" w:rsidP="00071BF8">
            <w:pPr>
              <w:rPr>
                <w:rFonts w:asciiTheme="minorHAnsi" w:hAnsiTheme="minorHAnsi" w:cstheme="minorHAnsi"/>
                <w:szCs w:val="24"/>
              </w:rPr>
            </w:pPr>
            <w:r>
              <w:rPr>
                <w:rFonts w:asciiTheme="minorHAnsi" w:hAnsiTheme="minorHAnsi" w:cstheme="minorHAnsi"/>
                <w:szCs w:val="24"/>
              </w:rPr>
              <w:lastRenderedPageBreak/>
              <w:t>Male Board Members - 8</w:t>
            </w:r>
          </w:p>
          <w:p w14:paraId="3F12932E" w14:textId="2EA7EA1E" w:rsidR="005211C2" w:rsidRDefault="002A2573" w:rsidP="00071BF8">
            <w:pPr>
              <w:rPr>
                <w:rFonts w:asciiTheme="minorHAnsi" w:hAnsiTheme="minorHAnsi" w:cstheme="minorHAnsi"/>
                <w:szCs w:val="24"/>
              </w:rPr>
            </w:pPr>
            <w:r>
              <w:rPr>
                <w:rFonts w:asciiTheme="minorHAnsi" w:hAnsiTheme="minorHAnsi" w:cstheme="minorHAnsi"/>
                <w:szCs w:val="24"/>
              </w:rPr>
              <w:t>Female Board Members – 2</w:t>
            </w:r>
          </w:p>
          <w:p w14:paraId="1960CD44" w14:textId="6651A92D" w:rsidR="002A2573" w:rsidRDefault="002A2573" w:rsidP="00071BF8">
            <w:pPr>
              <w:rPr>
                <w:rFonts w:asciiTheme="minorHAnsi" w:hAnsiTheme="minorHAnsi" w:cstheme="minorHAnsi"/>
                <w:szCs w:val="24"/>
              </w:rPr>
            </w:pPr>
            <w:r>
              <w:rPr>
                <w:rFonts w:asciiTheme="minorHAnsi" w:hAnsiTheme="minorHAnsi" w:cstheme="minorHAnsi"/>
                <w:szCs w:val="24"/>
              </w:rPr>
              <w:t>Male Executive Team Members - 4</w:t>
            </w:r>
          </w:p>
          <w:p w14:paraId="464E12C3" w14:textId="7CF68DC7" w:rsidR="002A2573" w:rsidRDefault="005211C2" w:rsidP="00071BF8">
            <w:pPr>
              <w:rPr>
                <w:rFonts w:asciiTheme="minorHAnsi" w:hAnsiTheme="minorHAnsi" w:cstheme="minorHAnsi"/>
                <w:szCs w:val="24"/>
              </w:rPr>
            </w:pPr>
            <w:r w:rsidRPr="002A2573">
              <w:rPr>
                <w:rFonts w:asciiTheme="minorHAnsi" w:hAnsiTheme="minorHAnsi" w:cstheme="minorHAnsi"/>
                <w:szCs w:val="24"/>
              </w:rPr>
              <w:t>Female Executive</w:t>
            </w:r>
            <w:r w:rsidR="002A2573" w:rsidRPr="002A2573">
              <w:rPr>
                <w:rFonts w:asciiTheme="minorHAnsi" w:hAnsiTheme="minorHAnsi" w:cstheme="minorHAnsi"/>
                <w:szCs w:val="24"/>
              </w:rPr>
              <w:t xml:space="preserve"> Team Members</w:t>
            </w:r>
            <w:r w:rsidR="002A2573">
              <w:rPr>
                <w:rFonts w:asciiTheme="minorHAnsi" w:hAnsiTheme="minorHAnsi" w:cstheme="minorHAnsi"/>
                <w:szCs w:val="24"/>
              </w:rPr>
              <w:t xml:space="preserve"> – 3</w:t>
            </w:r>
          </w:p>
          <w:p w14:paraId="5F4C9E48" w14:textId="5109BF08" w:rsidR="002A2573" w:rsidRPr="002A2573" w:rsidRDefault="002A2573" w:rsidP="00071BF8">
            <w:pPr>
              <w:rPr>
                <w:rFonts w:asciiTheme="minorHAnsi" w:hAnsiTheme="minorHAnsi" w:cstheme="minorHAnsi"/>
                <w:szCs w:val="24"/>
              </w:rPr>
            </w:pPr>
            <w:r>
              <w:rPr>
                <w:rFonts w:asciiTheme="minorHAnsi" w:hAnsiTheme="minorHAnsi" w:cstheme="minorHAnsi"/>
                <w:szCs w:val="24"/>
              </w:rPr>
              <w:t>Caucasian Executive Team Members - 7</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2D44361" w14:textId="77777777" w:rsidR="002A2573" w:rsidRDefault="00E061CC" w:rsidP="0009502C">
            <w:pPr>
              <w:rPr>
                <w:rFonts w:asciiTheme="minorHAnsi" w:hAnsiTheme="minorHAnsi" w:cstheme="minorHAnsi"/>
                <w:szCs w:val="24"/>
              </w:rPr>
            </w:pPr>
            <w:ins w:id="14" w:author="Timothy Donlin" w:date="2024-01-11T15:32:00Z">
              <w:r>
                <w:rPr>
                  <w:rFonts w:asciiTheme="minorHAnsi" w:hAnsiTheme="minorHAnsi" w:cstheme="minorHAnsi"/>
                  <w:szCs w:val="24"/>
                </w:rPr>
                <w:t xml:space="preserve">The last 2 years financial audits performed by Crowe LLP have been attached as well as the management representation and SAS 114 letters.  Also included are the signed corporate conflict of interest and the most recent annual report </w:t>
              </w:r>
              <w:del w:id="15" w:author="Susan Faltynski" w:date="2024-01-17T07:42:00Z">
                <w:r w:rsidDel="00DF0CC5">
                  <w:rPr>
                    <w:rFonts w:asciiTheme="minorHAnsi" w:hAnsiTheme="minorHAnsi" w:cstheme="minorHAnsi"/>
                    <w:szCs w:val="24"/>
                  </w:rPr>
                  <w:delText>from</w:delText>
                </w:r>
              </w:del>
            </w:ins>
            <w:ins w:id="16" w:author="Susan Faltynski" w:date="2024-01-17T07:42:00Z">
              <w:r w:rsidR="00DF0CC5">
                <w:rPr>
                  <w:rFonts w:asciiTheme="minorHAnsi" w:hAnsiTheme="minorHAnsi" w:cstheme="minorHAnsi"/>
                  <w:szCs w:val="24"/>
                </w:rPr>
                <w:t>on</w:t>
              </w:r>
            </w:ins>
            <w:ins w:id="17" w:author="Timothy Donlin" w:date="2024-01-11T15:32:00Z">
              <w:r>
                <w:rPr>
                  <w:rFonts w:asciiTheme="minorHAnsi" w:hAnsiTheme="minorHAnsi" w:cstheme="minorHAnsi"/>
                  <w:szCs w:val="24"/>
                </w:rPr>
                <w:t xml:space="preserve"> our corporate whistleblower policy</w:t>
              </w:r>
            </w:ins>
            <w:ins w:id="18" w:author="Timothy Donlin" w:date="2024-01-11T15:33:00Z">
              <w:r>
                <w:rPr>
                  <w:rFonts w:asciiTheme="minorHAnsi" w:hAnsiTheme="minorHAnsi" w:cstheme="minorHAnsi"/>
                  <w:szCs w:val="24"/>
                </w:rPr>
                <w:t xml:space="preserve">. </w:t>
              </w:r>
            </w:ins>
          </w:p>
          <w:p w14:paraId="724C004C" w14:textId="77777777" w:rsidR="002A2573" w:rsidRDefault="002A2573" w:rsidP="0009502C">
            <w:pPr>
              <w:rPr>
                <w:rFonts w:asciiTheme="minorHAnsi" w:hAnsiTheme="minorHAnsi" w:cstheme="minorHAnsi"/>
                <w:szCs w:val="24"/>
              </w:rPr>
            </w:pPr>
          </w:p>
          <w:p w14:paraId="3492467F" w14:textId="163E6240" w:rsidR="0009502C" w:rsidRDefault="003004FD" w:rsidP="0009502C">
            <w:pPr>
              <w:rPr>
                <w:rFonts w:asciiTheme="minorHAnsi" w:hAnsiTheme="minorHAnsi" w:cstheme="minorHAnsi"/>
                <w:szCs w:val="24"/>
              </w:rPr>
            </w:pPr>
            <w:r>
              <w:rPr>
                <w:rFonts w:asciiTheme="minorHAnsi" w:hAnsiTheme="minorHAnsi" w:cstheme="minorHAnsi"/>
                <w:szCs w:val="24"/>
              </w:rPr>
              <w:t>Please see the following attachments:</w:t>
            </w:r>
          </w:p>
          <w:p w14:paraId="73D90216" w14:textId="609DC9B3" w:rsidR="003004FD" w:rsidRDefault="003004FD" w:rsidP="0009502C">
            <w:pPr>
              <w:rPr>
                <w:rFonts w:asciiTheme="minorHAnsi" w:hAnsiTheme="minorHAnsi" w:cstheme="minorHAnsi"/>
                <w:szCs w:val="24"/>
              </w:rPr>
            </w:pPr>
            <w:r>
              <w:rPr>
                <w:rFonts w:asciiTheme="minorHAnsi" w:hAnsiTheme="minorHAnsi" w:cstheme="minorHAnsi"/>
                <w:szCs w:val="24"/>
              </w:rPr>
              <w:t>Appendix F_3.1.7 Procedure for Financial Audits</w:t>
            </w:r>
          </w:p>
          <w:p w14:paraId="6D3D1AF6" w14:textId="0B93BBE8" w:rsidR="003004FD" w:rsidRDefault="003004FD" w:rsidP="0009502C">
            <w:pPr>
              <w:rPr>
                <w:rFonts w:asciiTheme="minorHAnsi" w:hAnsiTheme="minorHAnsi" w:cstheme="minorHAnsi"/>
                <w:szCs w:val="24"/>
              </w:rPr>
            </w:pPr>
            <w:r>
              <w:rPr>
                <w:rFonts w:asciiTheme="minorHAnsi" w:hAnsiTheme="minorHAnsi" w:cstheme="minorHAnsi"/>
                <w:szCs w:val="24"/>
              </w:rPr>
              <w:t>Appendix G_3.1.8 Interim Financial Reporting Procedures</w:t>
            </w:r>
          </w:p>
          <w:p w14:paraId="06584455" w14:textId="7D2339D6" w:rsidR="003004FD" w:rsidRDefault="003004FD" w:rsidP="0009502C">
            <w:pPr>
              <w:rPr>
                <w:rFonts w:asciiTheme="minorHAnsi" w:hAnsiTheme="minorHAnsi" w:cstheme="minorHAnsi"/>
                <w:szCs w:val="24"/>
              </w:rPr>
            </w:pPr>
            <w:r>
              <w:rPr>
                <w:rFonts w:asciiTheme="minorHAnsi" w:hAnsiTheme="minorHAnsi" w:cstheme="minorHAnsi"/>
                <w:szCs w:val="24"/>
              </w:rPr>
              <w:t>Appendix H_2022 ADEC FS</w:t>
            </w:r>
          </w:p>
          <w:p w14:paraId="76466B67" w14:textId="645259DD" w:rsidR="003004FD" w:rsidRDefault="003004FD" w:rsidP="0009502C">
            <w:pPr>
              <w:rPr>
                <w:rFonts w:asciiTheme="minorHAnsi" w:hAnsiTheme="minorHAnsi" w:cstheme="minorHAnsi"/>
                <w:szCs w:val="24"/>
              </w:rPr>
            </w:pPr>
            <w:r>
              <w:rPr>
                <w:rFonts w:asciiTheme="minorHAnsi" w:hAnsiTheme="minorHAnsi" w:cstheme="minorHAnsi"/>
                <w:szCs w:val="24"/>
              </w:rPr>
              <w:t>Appendix I_ADEC Management Letter</w:t>
            </w:r>
          </w:p>
          <w:p w14:paraId="2A7A3575" w14:textId="5D109234" w:rsidR="003004FD" w:rsidRDefault="008619B7" w:rsidP="0009502C">
            <w:pPr>
              <w:rPr>
                <w:rFonts w:asciiTheme="minorHAnsi" w:hAnsiTheme="minorHAnsi" w:cstheme="minorHAnsi"/>
                <w:szCs w:val="24"/>
              </w:rPr>
            </w:pPr>
            <w:r>
              <w:rPr>
                <w:rFonts w:asciiTheme="minorHAnsi" w:hAnsiTheme="minorHAnsi" w:cstheme="minorHAnsi"/>
                <w:szCs w:val="24"/>
              </w:rPr>
              <w:t>Appendix J_ADEC SAS 114 Letter</w:t>
            </w:r>
          </w:p>
          <w:p w14:paraId="1F3F3F55" w14:textId="3531F37E" w:rsidR="008619B7" w:rsidRDefault="008619B7" w:rsidP="0009502C">
            <w:pPr>
              <w:rPr>
                <w:rFonts w:asciiTheme="minorHAnsi" w:hAnsiTheme="minorHAnsi" w:cstheme="minorHAnsi"/>
                <w:szCs w:val="24"/>
              </w:rPr>
            </w:pPr>
            <w:r>
              <w:rPr>
                <w:rFonts w:asciiTheme="minorHAnsi" w:hAnsiTheme="minorHAnsi" w:cstheme="minorHAnsi"/>
                <w:szCs w:val="24"/>
              </w:rPr>
              <w:t>Appendix K_ADEC Financial Statements</w:t>
            </w:r>
          </w:p>
          <w:p w14:paraId="47B8A274" w14:textId="7ACBD926" w:rsidR="008619B7" w:rsidRDefault="009477EE" w:rsidP="0009502C">
            <w:pPr>
              <w:rPr>
                <w:rFonts w:asciiTheme="minorHAnsi" w:hAnsiTheme="minorHAnsi" w:cstheme="minorHAnsi"/>
                <w:szCs w:val="24"/>
              </w:rPr>
            </w:pPr>
            <w:r>
              <w:rPr>
                <w:rFonts w:asciiTheme="minorHAnsi" w:hAnsiTheme="minorHAnsi" w:cstheme="minorHAnsi"/>
                <w:szCs w:val="24"/>
              </w:rPr>
              <w:t>Appendix L_2023 ADEC Management Letter</w:t>
            </w:r>
          </w:p>
          <w:p w14:paraId="5A1520BA" w14:textId="1E2C4D84" w:rsidR="009477EE" w:rsidRDefault="009477EE" w:rsidP="0009502C">
            <w:pPr>
              <w:rPr>
                <w:rFonts w:asciiTheme="minorHAnsi" w:hAnsiTheme="minorHAnsi" w:cstheme="minorHAnsi"/>
                <w:szCs w:val="24"/>
              </w:rPr>
            </w:pPr>
            <w:r>
              <w:rPr>
                <w:rFonts w:asciiTheme="minorHAnsi" w:hAnsiTheme="minorHAnsi" w:cstheme="minorHAnsi"/>
                <w:szCs w:val="24"/>
              </w:rPr>
              <w:t>Appendix M_2023 ADEC SAS 114 Letter</w:t>
            </w:r>
          </w:p>
          <w:p w14:paraId="62E8F53C" w14:textId="77777777" w:rsidR="009477EE" w:rsidRDefault="009477EE" w:rsidP="0009502C">
            <w:pPr>
              <w:rPr>
                <w:rFonts w:asciiTheme="minorHAnsi" w:hAnsiTheme="minorHAnsi" w:cstheme="minorHAnsi"/>
                <w:szCs w:val="24"/>
              </w:rPr>
            </w:pPr>
            <w:r>
              <w:rPr>
                <w:rFonts w:asciiTheme="minorHAnsi" w:hAnsiTheme="minorHAnsi" w:cstheme="minorHAnsi"/>
                <w:szCs w:val="24"/>
              </w:rPr>
              <w:t>Appendix N_PLT Conflict of Interest Combined forms</w:t>
            </w:r>
          </w:p>
          <w:p w14:paraId="0772C468" w14:textId="0BCBBA99" w:rsidR="009477EE" w:rsidRPr="00A2550B" w:rsidRDefault="009477EE" w:rsidP="0009502C">
            <w:pPr>
              <w:rPr>
                <w:rFonts w:asciiTheme="minorHAnsi" w:hAnsiTheme="minorHAnsi" w:cstheme="minorHAnsi"/>
                <w:szCs w:val="24"/>
              </w:rPr>
            </w:pPr>
            <w:r>
              <w:rPr>
                <w:rFonts w:asciiTheme="minorHAnsi" w:hAnsiTheme="minorHAnsi" w:cstheme="minorHAnsi"/>
                <w:szCs w:val="24"/>
              </w:rPr>
              <w:t xml:space="preserve">Appendix </w:t>
            </w:r>
            <w:proofErr w:type="spellStart"/>
            <w:r>
              <w:rPr>
                <w:rFonts w:asciiTheme="minorHAnsi" w:hAnsiTheme="minorHAnsi" w:cstheme="minorHAnsi"/>
                <w:szCs w:val="24"/>
              </w:rPr>
              <w:t>O_Whistleblower</w:t>
            </w:r>
            <w:proofErr w:type="spellEnd"/>
            <w:r>
              <w:rPr>
                <w:rFonts w:asciiTheme="minorHAnsi" w:hAnsiTheme="minorHAnsi" w:cstheme="minorHAnsi"/>
                <w:szCs w:val="24"/>
              </w:rPr>
              <w:t xml:space="preserve"> Report</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w:t>
      </w:r>
      <w:r w:rsidR="007A445A" w:rsidRPr="00A2550B">
        <w:rPr>
          <w:rFonts w:asciiTheme="minorHAnsi" w:hAnsiTheme="minorHAnsi" w:cstheme="minorHAnsi"/>
          <w:szCs w:val="24"/>
        </w:rPr>
        <w:lastRenderedPageBreak/>
        <w:t>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806DE79" w14:textId="77777777" w:rsidR="0009502C" w:rsidRPr="003004FD" w:rsidRDefault="00E061CC" w:rsidP="0009502C">
            <w:pPr>
              <w:rPr>
                <w:ins w:id="19" w:author="Timothy Donlin" w:date="2024-01-11T15:26:00Z"/>
                <w:rFonts w:asciiTheme="minorHAnsi" w:hAnsiTheme="minorHAnsi" w:cstheme="minorHAnsi"/>
                <w:szCs w:val="24"/>
              </w:rPr>
            </w:pPr>
            <w:ins w:id="20" w:author="Timothy Donlin" w:date="2024-01-11T15:25:00Z">
              <w:r w:rsidRPr="003004FD">
                <w:rPr>
                  <w:rFonts w:asciiTheme="minorHAnsi" w:hAnsiTheme="minorHAnsi" w:cstheme="minorHAnsi"/>
                  <w:szCs w:val="24"/>
                </w:rPr>
                <w:t xml:space="preserve">The CFO, Timothy Donlin, of </w:t>
              </w:r>
            </w:ins>
            <w:ins w:id="21" w:author="Timothy Donlin" w:date="2024-01-11T15:26:00Z">
              <w:r w:rsidRPr="003004FD">
                <w:rPr>
                  <w:rFonts w:asciiTheme="minorHAnsi" w:hAnsiTheme="minorHAnsi" w:cstheme="minorHAnsi"/>
                  <w:szCs w:val="24"/>
                </w:rPr>
                <w:t xml:space="preserve">ADEC Inc. </w:t>
              </w:r>
            </w:ins>
            <w:ins w:id="22" w:author="Timothy Donlin" w:date="2024-01-11T15:25:00Z">
              <w:r w:rsidRPr="003004FD">
                <w:rPr>
                  <w:rFonts w:asciiTheme="minorHAnsi" w:hAnsiTheme="minorHAnsi" w:cstheme="minorHAnsi"/>
                  <w:szCs w:val="24"/>
                </w:rPr>
                <w:t xml:space="preserve">has taken personal responsibility for the thoroughness and correctness of any/all corporate financial information supplied with this proposal. </w:t>
              </w:r>
            </w:ins>
            <w:ins w:id="23" w:author="Timothy Donlin" w:date="2024-01-11T15:26:00Z">
              <w:r w:rsidRPr="003004FD">
                <w:rPr>
                  <w:rFonts w:asciiTheme="minorHAnsi" w:hAnsiTheme="minorHAnsi" w:cstheme="minorHAnsi"/>
                  <w:szCs w:val="24"/>
                </w:rPr>
                <w:t>ADEC Inc.</w:t>
              </w:r>
            </w:ins>
            <w:ins w:id="24" w:author="Timothy Donlin" w:date="2024-01-11T15:25:00Z">
              <w:r w:rsidRPr="003004FD">
                <w:rPr>
                  <w:rFonts w:asciiTheme="minorHAnsi" w:hAnsiTheme="minorHAnsi" w:cstheme="minorHAnsi"/>
                  <w:szCs w:val="24"/>
                </w:rPr>
                <w:t xml:space="preserve"> has taken steps to implement several safeguards and is committed to accurate financial reporting. </w:t>
              </w:r>
            </w:ins>
            <w:ins w:id="25" w:author="Timothy Donlin" w:date="2024-01-11T15:26:00Z">
              <w:r w:rsidRPr="003004FD">
                <w:rPr>
                  <w:rFonts w:asciiTheme="minorHAnsi" w:hAnsiTheme="minorHAnsi" w:cstheme="minorHAnsi"/>
                  <w:szCs w:val="24"/>
                </w:rPr>
                <w:t>ADEC Inc.</w:t>
              </w:r>
            </w:ins>
            <w:ins w:id="26" w:author="Timothy Donlin" w:date="2024-01-11T15:25:00Z">
              <w:r w:rsidRPr="003004FD">
                <w:rPr>
                  <w:rFonts w:asciiTheme="minorHAnsi" w:hAnsiTheme="minorHAnsi" w:cstheme="minorHAnsi"/>
                  <w:szCs w:val="24"/>
                </w:rPr>
                <w:t xml:space="preserve"> has the following structural and financial safeguards in place:</w:t>
              </w:r>
            </w:ins>
          </w:p>
          <w:p w14:paraId="258AA32E" w14:textId="77777777" w:rsidR="00E061CC" w:rsidRPr="003004FD" w:rsidRDefault="00E061CC" w:rsidP="0009502C">
            <w:pPr>
              <w:rPr>
                <w:ins w:id="27" w:author="Timothy Donlin" w:date="2024-01-11T15:26:00Z"/>
                <w:rFonts w:asciiTheme="minorHAnsi" w:hAnsiTheme="minorHAnsi" w:cstheme="minorHAnsi"/>
                <w:szCs w:val="24"/>
              </w:rPr>
            </w:pPr>
          </w:p>
          <w:p w14:paraId="1CD4A7A4" w14:textId="77777777" w:rsidR="00E061CC" w:rsidRPr="003004FD" w:rsidRDefault="00E061CC" w:rsidP="00E061CC">
            <w:pPr>
              <w:pStyle w:val="ListParagraph"/>
              <w:numPr>
                <w:ilvl w:val="0"/>
                <w:numId w:val="23"/>
              </w:numPr>
              <w:rPr>
                <w:ins w:id="28" w:author="Timothy Donlin" w:date="2024-01-11T15:27:00Z"/>
                <w:rFonts w:asciiTheme="minorHAnsi" w:hAnsiTheme="minorHAnsi" w:cstheme="minorHAnsi"/>
                <w:szCs w:val="24"/>
              </w:rPr>
            </w:pPr>
            <w:ins w:id="29" w:author="Timothy Donlin" w:date="2024-01-11T15:27:00Z">
              <w:r w:rsidRPr="003004FD">
                <w:rPr>
                  <w:rFonts w:asciiTheme="minorHAnsi" w:hAnsiTheme="minorHAnsi" w:cstheme="minorHAnsi"/>
                  <w:szCs w:val="24"/>
                </w:rPr>
                <w:t>Annual audit by independent CPA firm</w:t>
              </w:r>
            </w:ins>
          </w:p>
          <w:p w14:paraId="5EA17000" w14:textId="77777777" w:rsidR="00E061CC" w:rsidRPr="003004FD" w:rsidRDefault="00E061CC" w:rsidP="00E061CC">
            <w:pPr>
              <w:pStyle w:val="ListParagraph"/>
              <w:numPr>
                <w:ilvl w:val="0"/>
                <w:numId w:val="23"/>
              </w:numPr>
              <w:rPr>
                <w:ins w:id="30" w:author="Timothy Donlin" w:date="2024-01-11T15:27:00Z"/>
                <w:rFonts w:asciiTheme="minorHAnsi" w:hAnsiTheme="minorHAnsi" w:cstheme="minorHAnsi"/>
                <w:szCs w:val="24"/>
              </w:rPr>
            </w:pPr>
            <w:ins w:id="31" w:author="Timothy Donlin" w:date="2024-01-11T15:27:00Z">
              <w:r w:rsidRPr="003004FD">
                <w:rPr>
                  <w:rFonts w:asciiTheme="minorHAnsi" w:hAnsiTheme="minorHAnsi" w:cstheme="minorHAnsi"/>
                  <w:szCs w:val="24"/>
                </w:rPr>
                <w:t>Monthly financial reporting to internal managers as well as Finance Committee and Board of Directors</w:t>
              </w:r>
            </w:ins>
          </w:p>
          <w:p w14:paraId="110388A2" w14:textId="77777777" w:rsidR="00E061CC" w:rsidRPr="003004FD" w:rsidRDefault="00E061CC" w:rsidP="00E061CC">
            <w:pPr>
              <w:pStyle w:val="ListParagraph"/>
              <w:widowControl/>
              <w:numPr>
                <w:ilvl w:val="0"/>
                <w:numId w:val="23"/>
              </w:numPr>
              <w:snapToGrid w:val="0"/>
              <w:jc w:val="both"/>
              <w:rPr>
                <w:ins w:id="32" w:author="Timothy Donlin" w:date="2024-01-11T15:28:00Z"/>
                <w:rFonts w:asciiTheme="minorHAnsi" w:hAnsiTheme="minorHAnsi" w:cstheme="minorHAnsi"/>
                <w:snapToGrid/>
                <w:color w:val="000000"/>
                <w:szCs w:val="24"/>
              </w:rPr>
            </w:pPr>
            <w:ins w:id="33" w:author="Timothy Donlin" w:date="2024-01-11T15:28:00Z">
              <w:r w:rsidRPr="003004FD">
                <w:rPr>
                  <w:rFonts w:asciiTheme="minorHAnsi" w:hAnsiTheme="minorHAnsi" w:cstheme="minorHAnsi"/>
                  <w:color w:val="000000"/>
                  <w:szCs w:val="24"/>
                </w:rPr>
                <w:t>Maintenance of an integrated accounting software system.</w:t>
              </w:r>
            </w:ins>
          </w:p>
          <w:p w14:paraId="4F9D5C68" w14:textId="77777777" w:rsidR="00E061CC" w:rsidRPr="003004FD" w:rsidRDefault="00E061CC" w:rsidP="00E061CC">
            <w:pPr>
              <w:pStyle w:val="ListParagraph"/>
              <w:widowControl/>
              <w:numPr>
                <w:ilvl w:val="0"/>
                <w:numId w:val="23"/>
              </w:numPr>
              <w:snapToGrid w:val="0"/>
              <w:jc w:val="both"/>
              <w:rPr>
                <w:ins w:id="34" w:author="Timothy Donlin" w:date="2024-01-11T15:28:00Z"/>
                <w:rFonts w:asciiTheme="minorHAnsi" w:hAnsiTheme="minorHAnsi" w:cstheme="minorHAnsi"/>
                <w:color w:val="000000"/>
                <w:szCs w:val="24"/>
              </w:rPr>
            </w:pPr>
            <w:ins w:id="35" w:author="Timothy Donlin" w:date="2024-01-11T15:28:00Z">
              <w:r w:rsidRPr="003004FD">
                <w:rPr>
                  <w:rFonts w:asciiTheme="minorHAnsi" w:hAnsiTheme="minorHAnsi" w:cstheme="minorHAnsi"/>
                  <w:color w:val="000000"/>
                  <w:szCs w:val="24"/>
                </w:rPr>
                <w:t>Signature controls and other limits on access to bank accounts.</w:t>
              </w:r>
            </w:ins>
          </w:p>
          <w:p w14:paraId="62EEEC67" w14:textId="77777777" w:rsidR="00E061CC" w:rsidRPr="003004FD" w:rsidRDefault="00E061CC" w:rsidP="00E061CC">
            <w:pPr>
              <w:pStyle w:val="ListParagraph"/>
              <w:widowControl/>
              <w:numPr>
                <w:ilvl w:val="0"/>
                <w:numId w:val="23"/>
              </w:numPr>
              <w:snapToGrid w:val="0"/>
              <w:jc w:val="both"/>
              <w:rPr>
                <w:ins w:id="36" w:author="Timothy Donlin" w:date="2024-01-11T15:28:00Z"/>
                <w:rFonts w:asciiTheme="minorHAnsi" w:hAnsiTheme="minorHAnsi" w:cstheme="minorHAnsi"/>
                <w:color w:val="000000"/>
                <w:szCs w:val="24"/>
              </w:rPr>
            </w:pPr>
            <w:ins w:id="37" w:author="Timothy Donlin" w:date="2024-01-11T15:28:00Z">
              <w:r w:rsidRPr="003004FD">
                <w:rPr>
                  <w:rFonts w:asciiTheme="minorHAnsi" w:hAnsiTheme="minorHAnsi" w:cstheme="minorHAnsi"/>
                  <w:color w:val="000000"/>
                  <w:szCs w:val="24"/>
                </w:rPr>
                <w:t>Strict network security requirements to prevent external access to or manipulation of corporate financial records and information.</w:t>
              </w:r>
            </w:ins>
          </w:p>
          <w:p w14:paraId="02F01778" w14:textId="77777777" w:rsidR="00E061CC" w:rsidRPr="003004FD" w:rsidRDefault="00E061CC" w:rsidP="00E061CC">
            <w:pPr>
              <w:pStyle w:val="ListParagraph"/>
              <w:widowControl/>
              <w:numPr>
                <w:ilvl w:val="0"/>
                <w:numId w:val="23"/>
              </w:numPr>
              <w:snapToGrid w:val="0"/>
              <w:jc w:val="both"/>
              <w:rPr>
                <w:ins w:id="38" w:author="Timothy Donlin" w:date="2024-01-11T15:28:00Z"/>
                <w:rFonts w:asciiTheme="minorHAnsi" w:hAnsiTheme="minorHAnsi" w:cstheme="minorHAnsi"/>
                <w:color w:val="000000"/>
                <w:szCs w:val="24"/>
              </w:rPr>
            </w:pPr>
            <w:ins w:id="39" w:author="Timothy Donlin" w:date="2024-01-11T15:28:00Z">
              <w:r w:rsidRPr="003004FD">
                <w:rPr>
                  <w:rFonts w:asciiTheme="minorHAnsi" w:hAnsiTheme="minorHAnsi" w:cstheme="minorHAnsi"/>
                  <w:color w:val="000000"/>
                  <w:szCs w:val="24"/>
                </w:rPr>
                <w:t>A corporate compliance program with comprehensive and enforceable ethics code for all officers and employees.</w:t>
              </w:r>
            </w:ins>
          </w:p>
          <w:p w14:paraId="4FC10739" w14:textId="77777777" w:rsidR="00E061CC" w:rsidRPr="003004FD" w:rsidRDefault="00E061CC" w:rsidP="00E061CC">
            <w:pPr>
              <w:pStyle w:val="ListParagraph"/>
              <w:widowControl/>
              <w:numPr>
                <w:ilvl w:val="0"/>
                <w:numId w:val="23"/>
              </w:numPr>
              <w:snapToGrid w:val="0"/>
              <w:jc w:val="both"/>
              <w:rPr>
                <w:ins w:id="40" w:author="Timothy Donlin" w:date="2024-01-11T15:28:00Z"/>
                <w:rFonts w:asciiTheme="minorHAnsi" w:hAnsiTheme="minorHAnsi" w:cstheme="minorHAnsi"/>
                <w:color w:val="000000"/>
                <w:szCs w:val="24"/>
              </w:rPr>
            </w:pPr>
            <w:ins w:id="41" w:author="Timothy Donlin" w:date="2024-01-11T15:28:00Z">
              <w:r w:rsidRPr="003004FD">
                <w:rPr>
                  <w:rFonts w:asciiTheme="minorHAnsi" w:hAnsiTheme="minorHAnsi" w:cstheme="minorHAnsi"/>
                  <w:color w:val="000000"/>
                  <w:szCs w:val="24"/>
                </w:rPr>
                <w:t>A compliance hot line for individuals to report activities they believe to be improper.</w:t>
              </w:r>
            </w:ins>
          </w:p>
          <w:p w14:paraId="17B2F502" w14:textId="3B3EEB21" w:rsidR="00E061CC" w:rsidRPr="00E061CC" w:rsidRDefault="00E061CC">
            <w:pPr>
              <w:pStyle w:val="ListParagraph"/>
              <w:numPr>
                <w:ilvl w:val="0"/>
                <w:numId w:val="23"/>
              </w:numPr>
              <w:rPr>
                <w:rFonts w:asciiTheme="minorHAnsi" w:hAnsiTheme="minorHAnsi" w:cstheme="minorHAnsi"/>
                <w:szCs w:val="24"/>
                <w:rPrChange w:id="42" w:author="Timothy Donlin" w:date="2024-01-11T15:27:00Z">
                  <w:rPr/>
                </w:rPrChange>
              </w:rPr>
              <w:pPrChange w:id="43" w:author="Timothy Donlin" w:date="2024-01-11T15:27:00Z">
                <w:pPr/>
              </w:pPrChange>
            </w:pPr>
            <w:ins w:id="44" w:author="Timothy Donlin" w:date="2024-01-11T15:28:00Z">
              <w:r w:rsidRPr="003004FD">
                <w:rPr>
                  <w:rFonts w:asciiTheme="minorHAnsi" w:hAnsiTheme="minorHAnsi" w:cstheme="minorHAnsi"/>
                  <w:color w:val="000000"/>
                  <w:szCs w:val="24"/>
                </w:rPr>
                <w:t>Maintenance of corporate financial records for all required periods.</w:t>
              </w:r>
            </w:ins>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69B206BB" w:rsidR="0009502C" w:rsidRPr="00A2550B" w:rsidRDefault="00325074" w:rsidP="0009502C">
            <w:pPr>
              <w:rPr>
                <w:rFonts w:asciiTheme="minorHAnsi" w:hAnsiTheme="minorHAnsi" w:cstheme="minorHAnsi"/>
                <w:szCs w:val="24"/>
              </w:rPr>
            </w:pPr>
            <w:r>
              <w:rPr>
                <w:rFonts w:asciiTheme="minorHAnsi" w:hAnsiTheme="minorHAnsi" w:cstheme="minorHAnsi"/>
                <w:szCs w:val="24"/>
              </w:rPr>
              <w:t>ADEC Inc. accepts the mandatory contract clauses as provided in the sample contract. There are no issues raised by the specific clause and no additional contract terms are required.</w:t>
            </w:r>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4614"/>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3192369E" w:rsidR="0009502C" w:rsidRPr="00A2550B" w:rsidRDefault="009477EE" w:rsidP="0009502C">
            <w:pPr>
              <w:rPr>
                <w:rFonts w:asciiTheme="minorHAnsi" w:hAnsiTheme="minorHAnsi" w:cstheme="minorHAnsi"/>
                <w:szCs w:val="24"/>
              </w:rPr>
            </w:pPr>
            <w:r>
              <w:rPr>
                <w:rFonts w:asciiTheme="minorHAnsi" w:hAnsiTheme="minorHAnsi" w:cstheme="minorHAnsi"/>
                <w:szCs w:val="24"/>
              </w:rPr>
              <w:t>Vocational Rehabilitation</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Mailing Address</w:t>
            </w:r>
          </w:p>
        </w:tc>
        <w:tc>
          <w:tcPr>
            <w:tcW w:w="4428" w:type="dxa"/>
            <w:shd w:val="clear" w:color="auto" w:fill="FFFF99"/>
          </w:tcPr>
          <w:p w14:paraId="3DB44E55" w14:textId="19A83738" w:rsidR="0009502C" w:rsidRPr="00A2550B" w:rsidRDefault="009477EE" w:rsidP="0009502C">
            <w:pPr>
              <w:rPr>
                <w:rFonts w:asciiTheme="minorHAnsi" w:hAnsiTheme="minorHAnsi" w:cstheme="minorHAnsi"/>
                <w:szCs w:val="24"/>
              </w:rPr>
            </w:pPr>
            <w:r>
              <w:rPr>
                <w:rFonts w:asciiTheme="minorHAnsi" w:hAnsiTheme="minorHAnsi" w:cstheme="minorHAnsi"/>
                <w:szCs w:val="24"/>
              </w:rPr>
              <w:t>401 E. Colfax Ave. Suite 270</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3E1260C9" w:rsidR="0009502C" w:rsidRPr="00A2550B" w:rsidRDefault="009477EE" w:rsidP="0009502C">
            <w:pPr>
              <w:rPr>
                <w:rFonts w:asciiTheme="minorHAnsi" w:hAnsiTheme="minorHAnsi" w:cstheme="minorHAnsi"/>
                <w:szCs w:val="24"/>
              </w:rPr>
            </w:pPr>
            <w:r>
              <w:rPr>
                <w:rFonts w:asciiTheme="minorHAnsi" w:hAnsiTheme="minorHAnsi" w:cstheme="minorHAnsi"/>
                <w:szCs w:val="24"/>
              </w:rPr>
              <w:t>South Bend, IN 46617</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4226DF47" w:rsidR="0009502C" w:rsidRPr="00A2550B" w:rsidRDefault="009477EE" w:rsidP="0009502C">
            <w:pPr>
              <w:rPr>
                <w:rFonts w:asciiTheme="minorHAnsi" w:hAnsiTheme="minorHAnsi" w:cstheme="minorHAnsi"/>
                <w:szCs w:val="24"/>
              </w:rPr>
            </w:pPr>
            <w:r w:rsidRPr="009477EE">
              <w:rPr>
                <w:rFonts w:asciiTheme="minorHAnsi" w:hAnsiTheme="minorHAnsi" w:cstheme="minorHAnsi"/>
                <w:szCs w:val="24"/>
              </w:rPr>
              <w:t>https://www.in.gov/fssa/ddrs/rehabilitation-employment/vocational-rehabilitation-employment/</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65350118" w:rsidR="0009502C" w:rsidRPr="00A2550B" w:rsidRDefault="009477EE" w:rsidP="0009502C">
            <w:pPr>
              <w:rPr>
                <w:rFonts w:asciiTheme="minorHAnsi" w:hAnsiTheme="minorHAnsi" w:cstheme="minorHAnsi"/>
                <w:szCs w:val="24"/>
              </w:rPr>
            </w:pPr>
            <w:r>
              <w:rPr>
                <w:rFonts w:asciiTheme="minorHAnsi" w:hAnsiTheme="minorHAnsi" w:cstheme="minorHAnsi"/>
                <w:szCs w:val="24"/>
              </w:rPr>
              <w:t xml:space="preserve">Theresa </w:t>
            </w:r>
            <w:proofErr w:type="spellStart"/>
            <w:r>
              <w:rPr>
                <w:rFonts w:asciiTheme="minorHAnsi" w:hAnsiTheme="minorHAnsi" w:cstheme="minorHAnsi"/>
                <w:szCs w:val="24"/>
              </w:rPr>
              <w:t>Jongkind</w:t>
            </w:r>
            <w:proofErr w:type="spellEnd"/>
            <w:r>
              <w:rPr>
                <w:rFonts w:asciiTheme="minorHAnsi" w:hAnsiTheme="minorHAnsi" w:cstheme="minorHAnsi"/>
                <w:szCs w:val="24"/>
              </w:rPr>
              <w:t>/Jana Humphreys</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32A7A2BF" w:rsidR="008F4E85" w:rsidRPr="00A2550B" w:rsidRDefault="009477EE" w:rsidP="0009502C">
            <w:pPr>
              <w:rPr>
                <w:rFonts w:asciiTheme="minorHAnsi" w:hAnsiTheme="minorHAnsi" w:cstheme="minorHAnsi"/>
                <w:szCs w:val="24"/>
              </w:rPr>
            </w:pPr>
            <w:r>
              <w:rPr>
                <w:rFonts w:asciiTheme="minorHAnsi" w:hAnsiTheme="minorHAnsi" w:cstheme="minorHAnsi"/>
                <w:szCs w:val="24"/>
              </w:rPr>
              <w:t>Area Supervisor</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28C4B4F5" w:rsidR="0009502C" w:rsidRPr="00A2550B" w:rsidRDefault="009477EE" w:rsidP="0009502C">
            <w:pPr>
              <w:rPr>
                <w:rFonts w:asciiTheme="minorHAnsi" w:hAnsiTheme="minorHAnsi" w:cstheme="minorHAnsi"/>
                <w:szCs w:val="24"/>
              </w:rPr>
            </w:pPr>
            <w:r>
              <w:rPr>
                <w:rFonts w:asciiTheme="minorHAnsi" w:hAnsiTheme="minorHAnsi" w:cstheme="minorHAnsi"/>
                <w:szCs w:val="24"/>
              </w:rPr>
              <w:t>574-232-4861/574-262-2086</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0A93210E" w:rsidR="0009502C" w:rsidRPr="00A2550B" w:rsidRDefault="009477EE" w:rsidP="0009502C">
            <w:pPr>
              <w:rPr>
                <w:rFonts w:asciiTheme="minorHAnsi" w:hAnsiTheme="minorHAnsi" w:cstheme="minorHAnsi"/>
                <w:szCs w:val="24"/>
              </w:rPr>
            </w:pPr>
            <w:r>
              <w:rPr>
                <w:rFonts w:asciiTheme="minorHAnsi" w:hAnsiTheme="minorHAnsi" w:cstheme="minorHAnsi"/>
                <w:szCs w:val="24"/>
              </w:rPr>
              <w:t>855-450-3569/855-450-3570</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4E13EAEB" w14:textId="5DC2E5C7" w:rsidR="0009502C" w:rsidRDefault="009477EE" w:rsidP="0009502C">
            <w:pPr>
              <w:rPr>
                <w:rFonts w:asciiTheme="minorHAnsi" w:hAnsiTheme="minorHAnsi" w:cstheme="minorHAnsi"/>
                <w:szCs w:val="24"/>
              </w:rPr>
            </w:pPr>
            <w:hyperlink r:id="rId10" w:history="1">
              <w:r w:rsidRPr="00E835BD">
                <w:rPr>
                  <w:rStyle w:val="Hyperlink"/>
                  <w:rFonts w:asciiTheme="minorHAnsi" w:hAnsiTheme="minorHAnsi" w:cstheme="minorHAnsi"/>
                  <w:szCs w:val="24"/>
                </w:rPr>
                <w:t>Theresa.Jongkind@fssa.in.gov</w:t>
              </w:r>
            </w:hyperlink>
          </w:p>
          <w:p w14:paraId="15EBCB74" w14:textId="6F4E611A" w:rsidR="009477EE" w:rsidRPr="00A2550B" w:rsidRDefault="009477EE" w:rsidP="0009502C">
            <w:pPr>
              <w:rPr>
                <w:rFonts w:asciiTheme="minorHAnsi" w:hAnsiTheme="minorHAnsi" w:cstheme="minorHAnsi"/>
                <w:szCs w:val="24"/>
              </w:rPr>
            </w:pPr>
            <w:hyperlink r:id="rId11" w:history="1">
              <w:r w:rsidRPr="00E835BD">
                <w:rPr>
                  <w:rStyle w:val="Hyperlink"/>
                  <w:rFonts w:asciiTheme="minorHAnsi" w:hAnsiTheme="minorHAnsi" w:cstheme="minorHAnsi"/>
                  <w:szCs w:val="24"/>
                </w:rPr>
                <w:t>Jana.Humphreys@fssa.in.gov</w:t>
              </w:r>
            </w:hyperlink>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49E065B7" w:rsidR="0009502C" w:rsidRPr="00A2550B" w:rsidRDefault="009477EE" w:rsidP="0009502C">
            <w:pPr>
              <w:rPr>
                <w:rFonts w:asciiTheme="minorHAnsi" w:hAnsiTheme="minorHAnsi" w:cstheme="minorHAnsi"/>
                <w:szCs w:val="24"/>
              </w:rPr>
            </w:pPr>
            <w:r>
              <w:rPr>
                <w:rFonts w:asciiTheme="minorHAnsi" w:hAnsiTheme="minorHAnsi" w:cstheme="minorHAnsi"/>
                <w:szCs w:val="24"/>
              </w:rPr>
              <w:t>Rehabilitative Services - Government</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006348EA" w:rsidR="0009502C" w:rsidRPr="00A2550B" w:rsidRDefault="009477EE" w:rsidP="0009502C">
            <w:pPr>
              <w:rPr>
                <w:rFonts w:asciiTheme="minorHAnsi" w:hAnsiTheme="minorHAnsi" w:cstheme="minorHAnsi"/>
                <w:szCs w:val="24"/>
              </w:rPr>
            </w:pPr>
            <w:r>
              <w:rPr>
                <w:rFonts w:asciiTheme="minorHAnsi" w:hAnsiTheme="minorHAnsi" w:cstheme="minorHAnsi"/>
                <w:szCs w:val="24"/>
              </w:rPr>
              <w:t>South Bend Community School Corporation</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3C133FB1" w:rsidR="0009502C" w:rsidRPr="00A2550B" w:rsidRDefault="009477EE" w:rsidP="0009502C">
            <w:pPr>
              <w:rPr>
                <w:rFonts w:asciiTheme="minorHAnsi" w:hAnsiTheme="minorHAnsi" w:cstheme="minorHAnsi"/>
                <w:szCs w:val="24"/>
              </w:rPr>
            </w:pPr>
            <w:r>
              <w:rPr>
                <w:rFonts w:asciiTheme="minorHAnsi" w:hAnsiTheme="minorHAnsi" w:cstheme="minorHAnsi"/>
                <w:szCs w:val="24"/>
              </w:rPr>
              <w:t>215 South Dr. Martin Luther King Jr. Blvd.</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0F9C5F1C" w:rsidR="0009502C" w:rsidRPr="00A2550B" w:rsidRDefault="009477EE" w:rsidP="0009502C">
            <w:pPr>
              <w:rPr>
                <w:rFonts w:asciiTheme="minorHAnsi" w:hAnsiTheme="minorHAnsi" w:cstheme="minorHAnsi"/>
                <w:szCs w:val="24"/>
              </w:rPr>
            </w:pPr>
            <w:r>
              <w:rPr>
                <w:rFonts w:asciiTheme="minorHAnsi" w:hAnsiTheme="minorHAnsi" w:cstheme="minorHAnsi"/>
                <w:szCs w:val="24"/>
              </w:rPr>
              <w:t>South Bend, IN 46601</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49002357" w:rsidR="0009502C" w:rsidRPr="00A2550B" w:rsidRDefault="009477EE" w:rsidP="0009502C">
            <w:pPr>
              <w:rPr>
                <w:rFonts w:asciiTheme="minorHAnsi" w:hAnsiTheme="minorHAnsi" w:cstheme="minorHAnsi"/>
                <w:szCs w:val="24"/>
              </w:rPr>
            </w:pPr>
            <w:r w:rsidRPr="009477EE">
              <w:rPr>
                <w:rFonts w:asciiTheme="minorHAnsi" w:hAnsiTheme="minorHAnsi" w:cstheme="minorHAnsi"/>
                <w:szCs w:val="24"/>
              </w:rPr>
              <w:t>https://www.sb.school/</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018F1711" w:rsidR="0009502C" w:rsidRPr="00A2550B" w:rsidRDefault="00E60794" w:rsidP="0009502C">
            <w:pPr>
              <w:rPr>
                <w:rFonts w:asciiTheme="minorHAnsi" w:hAnsiTheme="minorHAnsi" w:cstheme="minorHAnsi"/>
                <w:szCs w:val="24"/>
              </w:rPr>
            </w:pPr>
            <w:r>
              <w:rPr>
                <w:rFonts w:asciiTheme="minorHAnsi" w:hAnsiTheme="minorHAnsi" w:cstheme="minorHAnsi"/>
                <w:szCs w:val="24"/>
              </w:rPr>
              <w:t>Joel Boehner</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4E70C8E" w:rsidR="008F4E85" w:rsidRPr="00A2550B" w:rsidRDefault="00E60794" w:rsidP="0009502C">
            <w:pPr>
              <w:rPr>
                <w:rFonts w:asciiTheme="minorHAnsi" w:hAnsiTheme="minorHAnsi" w:cstheme="minorHAnsi"/>
                <w:szCs w:val="24"/>
              </w:rPr>
            </w:pPr>
            <w:r>
              <w:rPr>
                <w:rFonts w:asciiTheme="minorHAnsi" w:hAnsiTheme="minorHAnsi" w:cstheme="minorHAnsi"/>
                <w:szCs w:val="24"/>
              </w:rPr>
              <w:t>Assistant Director of Exceptional Learners</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3FB1998E" w:rsidR="0009502C" w:rsidRPr="00A2550B" w:rsidRDefault="00E60794" w:rsidP="0009502C">
            <w:pPr>
              <w:rPr>
                <w:rFonts w:asciiTheme="minorHAnsi" w:hAnsiTheme="minorHAnsi" w:cstheme="minorHAnsi"/>
                <w:szCs w:val="24"/>
              </w:rPr>
            </w:pPr>
            <w:r>
              <w:rPr>
                <w:rFonts w:asciiTheme="minorHAnsi" w:hAnsiTheme="minorHAnsi" w:cstheme="minorHAnsi"/>
                <w:szCs w:val="24"/>
              </w:rPr>
              <w:t>574-393-6119</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54D63151" w:rsidR="0009502C" w:rsidRPr="00A2550B" w:rsidRDefault="00E60794" w:rsidP="0009502C">
            <w:pPr>
              <w:rPr>
                <w:rFonts w:asciiTheme="minorHAnsi" w:hAnsiTheme="minorHAnsi" w:cstheme="minorHAnsi"/>
                <w:szCs w:val="24"/>
              </w:rPr>
            </w:pPr>
            <w:r>
              <w:rPr>
                <w:rFonts w:asciiTheme="minorHAnsi" w:hAnsiTheme="minorHAnsi" w:cstheme="minorHAnsi"/>
                <w:szCs w:val="24"/>
              </w:rPr>
              <w:t>574-283-8143</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127B7FF8" w:rsidR="0009502C" w:rsidRPr="00A2550B" w:rsidRDefault="00E60794" w:rsidP="0009502C">
            <w:pPr>
              <w:rPr>
                <w:rFonts w:asciiTheme="minorHAnsi" w:hAnsiTheme="minorHAnsi" w:cstheme="minorHAnsi"/>
                <w:szCs w:val="24"/>
              </w:rPr>
            </w:pPr>
            <w:hyperlink r:id="rId12" w:history="1">
              <w:r w:rsidRPr="00E835BD">
                <w:rPr>
                  <w:rStyle w:val="Hyperlink"/>
                  <w:rFonts w:asciiTheme="minorHAnsi" w:hAnsiTheme="minorHAnsi" w:cstheme="minorHAnsi"/>
                  <w:szCs w:val="24"/>
                </w:rPr>
                <w:t>jboehner@sbcsc.k12.in.us</w:t>
              </w:r>
            </w:hyperlink>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2280FF59" w:rsidR="0009502C" w:rsidRPr="00A2550B" w:rsidRDefault="00E60794" w:rsidP="0009502C">
            <w:pPr>
              <w:rPr>
                <w:rFonts w:asciiTheme="minorHAnsi" w:hAnsiTheme="minorHAnsi" w:cstheme="minorHAnsi"/>
                <w:szCs w:val="24"/>
              </w:rPr>
            </w:pPr>
            <w:r>
              <w:rPr>
                <w:rFonts w:asciiTheme="minorHAnsi" w:hAnsiTheme="minorHAnsi" w:cstheme="minorHAnsi"/>
                <w:szCs w:val="24"/>
              </w:rPr>
              <w:t>Education</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40405D0B" w:rsidR="0009502C" w:rsidRPr="00A2550B" w:rsidRDefault="00E60794"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636B5B7" w:rsidR="0009502C" w:rsidRPr="00A2550B" w:rsidRDefault="00EF0A23" w:rsidP="0009502C">
            <w:pPr>
              <w:rPr>
                <w:rFonts w:asciiTheme="minorHAnsi" w:hAnsiTheme="minorHAnsi" w:cstheme="minorHAnsi"/>
                <w:szCs w:val="24"/>
              </w:rPr>
            </w:pPr>
            <w:r>
              <w:rPr>
                <w:rFonts w:asciiTheme="minorHAnsi" w:hAnsiTheme="minorHAnsi" w:cstheme="minorHAnsi"/>
                <w:szCs w:val="24"/>
              </w:rPr>
              <w:t>1972 Creekbank Ln.</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15A37B5F" w:rsidR="0009502C" w:rsidRPr="00A2550B" w:rsidRDefault="00EF0A23" w:rsidP="0009502C">
            <w:pPr>
              <w:rPr>
                <w:rFonts w:asciiTheme="minorHAnsi" w:hAnsiTheme="minorHAnsi" w:cstheme="minorHAnsi"/>
                <w:szCs w:val="24"/>
              </w:rPr>
            </w:pPr>
            <w:r>
              <w:rPr>
                <w:rFonts w:asciiTheme="minorHAnsi" w:hAnsiTheme="minorHAnsi" w:cstheme="minorHAnsi"/>
                <w:szCs w:val="24"/>
              </w:rPr>
              <w:t>South Bend, IN 46635</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826881B" w:rsidR="0009502C" w:rsidRPr="00A2550B" w:rsidRDefault="00E60794"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324FC930" w:rsidR="0009502C" w:rsidRPr="00A2550B" w:rsidRDefault="00E60794" w:rsidP="0009502C">
            <w:pPr>
              <w:rPr>
                <w:rFonts w:asciiTheme="minorHAnsi" w:hAnsiTheme="minorHAnsi" w:cstheme="minorHAnsi"/>
                <w:szCs w:val="24"/>
              </w:rPr>
            </w:pPr>
            <w:r>
              <w:rPr>
                <w:rFonts w:asciiTheme="minorHAnsi" w:hAnsiTheme="minorHAnsi" w:cstheme="minorHAnsi"/>
                <w:szCs w:val="24"/>
              </w:rPr>
              <w:t>Anne Long</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1173AE09" w:rsidR="008F4E85" w:rsidRPr="00A2550B" w:rsidRDefault="00E60794" w:rsidP="0009502C">
            <w:pPr>
              <w:rPr>
                <w:rFonts w:asciiTheme="minorHAnsi" w:hAnsiTheme="minorHAnsi" w:cstheme="minorHAnsi"/>
                <w:szCs w:val="24"/>
              </w:rPr>
            </w:pPr>
            <w:r>
              <w:rPr>
                <w:rFonts w:asciiTheme="minorHAnsi" w:hAnsiTheme="minorHAnsi" w:cstheme="minorHAnsi"/>
                <w:szCs w:val="24"/>
              </w:rPr>
              <w:t>Former Project Search Instructor</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3DEE36D6" w:rsidR="0009502C" w:rsidRPr="00A2550B" w:rsidRDefault="00EF0A23" w:rsidP="0009502C">
            <w:pPr>
              <w:rPr>
                <w:rFonts w:asciiTheme="minorHAnsi" w:hAnsiTheme="minorHAnsi" w:cstheme="minorHAnsi"/>
                <w:szCs w:val="24"/>
              </w:rPr>
            </w:pPr>
            <w:r>
              <w:rPr>
                <w:rFonts w:asciiTheme="minorHAnsi" w:hAnsiTheme="minorHAnsi" w:cstheme="minorHAnsi"/>
                <w:szCs w:val="24"/>
              </w:rPr>
              <w:t>574-274-6448</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05F66BB3" w:rsidR="0009502C" w:rsidRPr="00A2550B" w:rsidRDefault="00E60794"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6F4DF9DF" w:rsidR="0009502C" w:rsidRPr="00A2550B" w:rsidRDefault="00E60794" w:rsidP="0009502C">
            <w:pPr>
              <w:rPr>
                <w:rFonts w:asciiTheme="minorHAnsi" w:hAnsiTheme="minorHAnsi" w:cstheme="minorHAnsi"/>
                <w:szCs w:val="24"/>
              </w:rPr>
            </w:pPr>
            <w:hyperlink r:id="rId13" w:history="1">
              <w:r w:rsidRPr="00E835BD">
                <w:rPr>
                  <w:rStyle w:val="Hyperlink"/>
                  <w:rFonts w:asciiTheme="minorHAnsi" w:hAnsiTheme="minorHAnsi" w:cstheme="minorHAnsi"/>
                  <w:szCs w:val="24"/>
                </w:rPr>
                <w:t>Annelong13.1@gmail.com</w:t>
              </w:r>
            </w:hyperlink>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62B4F92F" w:rsidR="0009502C" w:rsidRPr="00A2550B" w:rsidRDefault="00E60794" w:rsidP="0009502C">
            <w:pPr>
              <w:rPr>
                <w:rFonts w:asciiTheme="minorHAnsi" w:hAnsiTheme="minorHAnsi" w:cstheme="minorHAnsi"/>
                <w:szCs w:val="24"/>
              </w:rPr>
            </w:pPr>
            <w:r>
              <w:rPr>
                <w:rFonts w:asciiTheme="minorHAnsi" w:hAnsiTheme="minorHAnsi" w:cstheme="minorHAnsi"/>
                <w:szCs w:val="24"/>
              </w:rPr>
              <w:t>Education</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45"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 xml:space="preserve">contact information may be found in Section 1.18 of the RFP. This process must be concluded prior to contract negotiations with the State. It is the successful Respondent’s responsibility to complete the required registration with the Secretary of State. </w:t>
      </w:r>
      <w:r w:rsidR="0009502C" w:rsidRPr="00A2550B">
        <w:rPr>
          <w:rFonts w:asciiTheme="minorHAnsi" w:hAnsiTheme="minorHAnsi" w:cstheme="minorHAnsi"/>
          <w:szCs w:val="24"/>
        </w:rPr>
        <w:lastRenderedPageBreak/>
        <w:t>Please indicate the status of registration, if applicable.  Please clearly state if you are registered and if not provide an explanation.</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E60794">
        <w:trPr>
          <w:trHeight w:val="3318"/>
        </w:trPr>
        <w:tc>
          <w:tcPr>
            <w:tcW w:w="8216" w:type="dxa"/>
            <w:shd w:val="clear" w:color="auto" w:fill="FFFF99"/>
          </w:tcPr>
          <w:p w14:paraId="55009834" w14:textId="0CAA46B6" w:rsidR="0009502C" w:rsidRDefault="003004FD" w:rsidP="0009502C">
            <w:pPr>
              <w:rPr>
                <w:rFonts w:asciiTheme="minorHAnsi" w:hAnsiTheme="minorHAnsi" w:cstheme="minorHAnsi"/>
                <w:szCs w:val="24"/>
              </w:rPr>
            </w:pPr>
            <w:r>
              <w:rPr>
                <w:rFonts w:asciiTheme="minorHAnsi" w:hAnsiTheme="minorHAnsi" w:cstheme="minorHAnsi"/>
                <w:szCs w:val="24"/>
              </w:rPr>
              <w:t xml:space="preserve">ADEC Inc is registered </w:t>
            </w:r>
            <w:r w:rsidR="00E60794">
              <w:rPr>
                <w:rFonts w:asciiTheme="minorHAnsi" w:hAnsiTheme="minorHAnsi" w:cstheme="minorHAnsi"/>
                <w:szCs w:val="24"/>
              </w:rPr>
              <w:t xml:space="preserve">by the Indiana Secretary of </w:t>
            </w:r>
            <w:r w:rsidR="002A2573">
              <w:rPr>
                <w:rFonts w:asciiTheme="minorHAnsi" w:hAnsiTheme="minorHAnsi" w:cstheme="minorHAnsi"/>
                <w:szCs w:val="24"/>
              </w:rPr>
              <w:t>S</w:t>
            </w:r>
            <w:r w:rsidR="00E60794">
              <w:rPr>
                <w:rFonts w:asciiTheme="minorHAnsi" w:hAnsiTheme="minorHAnsi" w:cstheme="minorHAnsi"/>
                <w:szCs w:val="24"/>
              </w:rPr>
              <w:t xml:space="preserve">tate </w:t>
            </w:r>
            <w:r>
              <w:rPr>
                <w:rFonts w:asciiTheme="minorHAnsi" w:hAnsiTheme="minorHAnsi" w:cstheme="minorHAnsi"/>
                <w:szCs w:val="24"/>
              </w:rPr>
              <w:t>to do business.</w:t>
            </w:r>
          </w:p>
          <w:p w14:paraId="06395AE5" w14:textId="77777777" w:rsidR="00E60794" w:rsidRDefault="00E60794" w:rsidP="0009502C">
            <w:pPr>
              <w:rPr>
                <w:rFonts w:asciiTheme="minorHAnsi" w:hAnsiTheme="minorHAnsi" w:cstheme="minorHAnsi"/>
                <w:szCs w:val="24"/>
              </w:rPr>
            </w:pPr>
          </w:p>
          <w:p w14:paraId="7EEAA2B1" w14:textId="77777777" w:rsidR="00E60794" w:rsidRDefault="00E60794" w:rsidP="00E60794">
            <w:pPr>
              <w:jc w:val="center"/>
              <w:rPr>
                <w:rFonts w:asciiTheme="minorHAnsi" w:hAnsiTheme="minorHAnsi" w:cstheme="minorHAnsi"/>
                <w:szCs w:val="24"/>
              </w:rPr>
            </w:pPr>
            <w:r w:rsidRPr="00E60794">
              <w:rPr>
                <w:rFonts w:asciiTheme="minorHAnsi" w:hAnsiTheme="minorHAnsi" w:cstheme="minorHAnsi"/>
                <w:szCs w:val="24"/>
              </w:rPr>
              <w:drawing>
                <wp:inline distT="0" distB="0" distL="0" distR="0" wp14:anchorId="09BDD9E1" wp14:editId="0A111753">
                  <wp:extent cx="5486400" cy="1831340"/>
                  <wp:effectExtent l="0" t="0" r="3810" b="0"/>
                  <wp:docPr id="1936607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607228" name=""/>
                          <pic:cNvPicPr/>
                        </pic:nvPicPr>
                        <pic:blipFill>
                          <a:blip r:embed="rId14"/>
                          <a:stretch>
                            <a:fillRect/>
                          </a:stretch>
                        </pic:blipFill>
                        <pic:spPr>
                          <a:xfrm>
                            <a:off x="0" y="0"/>
                            <a:ext cx="5486400" cy="1831340"/>
                          </a:xfrm>
                          <a:prstGeom prst="rect">
                            <a:avLst/>
                          </a:prstGeom>
                        </pic:spPr>
                      </pic:pic>
                    </a:graphicData>
                  </a:graphic>
                </wp:inline>
              </w:drawing>
            </w:r>
          </w:p>
          <w:p w14:paraId="2884138B" w14:textId="53AC080E" w:rsidR="00E60794" w:rsidRPr="00A2550B" w:rsidRDefault="00E60794" w:rsidP="00E60794">
            <w:pPr>
              <w:jc w:val="cente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bookmarkStart w:id="46" w:name="_Hlk156378032"/>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bookmarkEnd w:id="46"/>
          <w:p w14:paraId="64842847" w14:textId="706DDD51" w:rsidR="00AE1149" w:rsidRPr="00A2550B" w:rsidRDefault="00D06411" w:rsidP="0009502C">
            <w:pPr>
              <w:rPr>
                <w:rFonts w:asciiTheme="minorHAnsi" w:hAnsiTheme="minorHAnsi" w:cstheme="minorHAnsi"/>
                <w:szCs w:val="24"/>
              </w:rPr>
            </w:pPr>
            <w:r>
              <w:rPr>
                <w:rFonts w:asciiTheme="minorHAnsi" w:hAnsiTheme="minorHAnsi" w:cstheme="minorHAnsi"/>
                <w:szCs w:val="24"/>
              </w:rPr>
              <w:t>Attached is the Signature Certificate of Incumbency that identifies the authority of Timothy Donlin to commit ADEC Inc. contractually. Please see Appendix</w:t>
            </w:r>
            <w:r w:rsidR="00BF3A86">
              <w:rPr>
                <w:rFonts w:asciiTheme="minorHAnsi" w:hAnsiTheme="minorHAnsi" w:cstheme="minorHAnsi"/>
                <w:szCs w:val="24"/>
              </w:rPr>
              <w:t xml:space="preserve"> </w:t>
            </w:r>
            <w:proofErr w:type="spellStart"/>
            <w:r w:rsidR="00BF3A86">
              <w:rPr>
                <w:rFonts w:asciiTheme="minorHAnsi" w:hAnsiTheme="minorHAnsi" w:cstheme="minorHAnsi"/>
                <w:szCs w:val="24"/>
              </w:rPr>
              <w:t>S_Certificate</w:t>
            </w:r>
            <w:proofErr w:type="spellEnd"/>
            <w:r>
              <w:rPr>
                <w:rFonts w:asciiTheme="minorHAnsi" w:hAnsiTheme="minorHAnsi" w:cstheme="minorHAnsi"/>
                <w:szCs w:val="24"/>
              </w:rPr>
              <w:t xml:space="preserve"> of Incumbency_2023 and Appendix T_1.3.3 Administrative and Operational Responsibility.</w:t>
            </w:r>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47"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47"/>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0"/>
        <w:gridCol w:w="4340"/>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47334FCE" w:rsidR="00FD5220" w:rsidRPr="00A2550B" w:rsidRDefault="000C64ED" w:rsidP="00FD5220">
            <w:pPr>
              <w:rPr>
                <w:rFonts w:asciiTheme="minorHAnsi" w:hAnsiTheme="minorHAnsi" w:cstheme="minorHAnsi"/>
                <w:szCs w:val="24"/>
              </w:rPr>
            </w:pPr>
            <w:ins w:id="48" w:author="Timothy Donlin" w:date="2024-01-11T10:03:00Z">
              <w:r>
                <w:rPr>
                  <w:rFonts w:asciiTheme="minorHAnsi" w:hAnsiTheme="minorHAnsi" w:cstheme="minorHAnsi"/>
                  <w:szCs w:val="24"/>
                </w:rPr>
                <w:t>ADEC Inc.</w:t>
              </w:r>
            </w:ins>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34E5E773" w:rsidR="00FD5220" w:rsidRPr="00A2550B" w:rsidRDefault="000C64ED" w:rsidP="00FD5220">
            <w:pPr>
              <w:rPr>
                <w:rFonts w:asciiTheme="minorHAnsi" w:hAnsiTheme="minorHAnsi" w:cstheme="minorHAnsi"/>
                <w:szCs w:val="24"/>
              </w:rPr>
            </w:pPr>
            <w:ins w:id="49" w:author="Timothy Donlin" w:date="2024-01-11T10:03:00Z">
              <w:r>
                <w:rPr>
                  <w:rFonts w:asciiTheme="minorHAnsi" w:hAnsiTheme="minorHAnsi" w:cstheme="minorHAnsi"/>
                  <w:szCs w:val="24"/>
                </w:rPr>
                <w:t>Susan Faltynski</w:t>
              </w:r>
            </w:ins>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31EADF51" w:rsidR="000C64ED" w:rsidRPr="00A2550B" w:rsidRDefault="000C64ED" w:rsidP="00FD5220">
            <w:pPr>
              <w:rPr>
                <w:rFonts w:asciiTheme="minorHAnsi" w:hAnsiTheme="minorHAnsi" w:cstheme="minorHAnsi"/>
                <w:szCs w:val="24"/>
              </w:rPr>
            </w:pPr>
            <w:ins w:id="50" w:author="Timothy Donlin" w:date="2024-01-11T10:09:00Z">
              <w:r>
                <w:rPr>
                  <w:rFonts w:asciiTheme="minorHAnsi" w:hAnsiTheme="minorHAnsi" w:cstheme="minorHAnsi"/>
                  <w:szCs w:val="24"/>
                </w:rPr>
                <w:t>Associate Director</w:t>
              </w:r>
            </w:ins>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18B91B56" w:rsidR="00FD5220" w:rsidRPr="00A2550B" w:rsidRDefault="000C64ED" w:rsidP="00FD5220">
            <w:pPr>
              <w:rPr>
                <w:rFonts w:asciiTheme="minorHAnsi" w:hAnsiTheme="minorHAnsi" w:cstheme="minorHAnsi"/>
                <w:szCs w:val="24"/>
              </w:rPr>
            </w:pPr>
            <w:ins w:id="51" w:author="Timothy Donlin" w:date="2024-01-11T10:03:00Z">
              <w:r>
                <w:rPr>
                  <w:rFonts w:asciiTheme="minorHAnsi" w:hAnsiTheme="minorHAnsi" w:cstheme="minorHAnsi"/>
                  <w:szCs w:val="24"/>
                </w:rPr>
                <w:fldChar w:fldCharType="begin"/>
              </w:r>
              <w:r>
                <w:rPr>
                  <w:rFonts w:asciiTheme="minorHAnsi" w:hAnsiTheme="minorHAnsi" w:cstheme="minorHAnsi"/>
                  <w:szCs w:val="24"/>
                </w:rPr>
                <w:instrText>HYPERLINK "mailto:faltynskis@adecinc.com"</w:instrText>
              </w:r>
              <w:r>
                <w:rPr>
                  <w:rFonts w:asciiTheme="minorHAnsi" w:hAnsiTheme="minorHAnsi" w:cstheme="minorHAnsi"/>
                  <w:szCs w:val="24"/>
                </w:rPr>
              </w:r>
              <w:r>
                <w:rPr>
                  <w:rFonts w:asciiTheme="minorHAnsi" w:hAnsiTheme="minorHAnsi" w:cstheme="minorHAnsi"/>
                  <w:szCs w:val="24"/>
                </w:rPr>
                <w:fldChar w:fldCharType="separate"/>
              </w:r>
              <w:r w:rsidRPr="00195E96">
                <w:rPr>
                  <w:rStyle w:val="Hyperlink"/>
                  <w:rFonts w:asciiTheme="minorHAnsi" w:hAnsiTheme="minorHAnsi" w:cstheme="minorHAnsi"/>
                  <w:szCs w:val="24"/>
                </w:rPr>
                <w:t>faltynskis@adecinc.com</w:t>
              </w:r>
              <w:r>
                <w:rPr>
                  <w:rFonts w:asciiTheme="minorHAnsi" w:hAnsiTheme="minorHAnsi" w:cstheme="minorHAnsi"/>
                  <w:szCs w:val="24"/>
                </w:rPr>
                <w:fldChar w:fldCharType="end"/>
              </w:r>
            </w:ins>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5ADF68B9" w:rsidR="00FD5220" w:rsidRPr="00A2550B" w:rsidRDefault="000C64ED" w:rsidP="00FD5220">
            <w:pPr>
              <w:rPr>
                <w:rFonts w:asciiTheme="minorHAnsi" w:hAnsiTheme="minorHAnsi" w:cstheme="minorHAnsi"/>
                <w:szCs w:val="24"/>
              </w:rPr>
            </w:pPr>
            <w:ins w:id="52" w:author="Timothy Donlin" w:date="2024-01-11T10:03:00Z">
              <w:r>
                <w:rPr>
                  <w:rFonts w:asciiTheme="minorHAnsi" w:hAnsiTheme="minorHAnsi" w:cstheme="minorHAnsi"/>
                  <w:szCs w:val="24"/>
                </w:rPr>
                <w:t>1671 W. Vistula Street</w:t>
              </w:r>
            </w:ins>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658858AC" w:rsidR="00FD5220" w:rsidRPr="00A2550B" w:rsidRDefault="000C64ED" w:rsidP="00FD5220">
            <w:pPr>
              <w:rPr>
                <w:rFonts w:asciiTheme="minorHAnsi" w:hAnsiTheme="minorHAnsi" w:cstheme="minorHAnsi"/>
                <w:szCs w:val="24"/>
              </w:rPr>
            </w:pPr>
            <w:ins w:id="53" w:author="Timothy Donlin" w:date="2024-01-11T10:03:00Z">
              <w:r>
                <w:rPr>
                  <w:rFonts w:asciiTheme="minorHAnsi" w:hAnsiTheme="minorHAnsi" w:cstheme="minorHAnsi"/>
                  <w:szCs w:val="24"/>
                </w:rPr>
                <w:t>Bristol, IN  46507</w:t>
              </w:r>
            </w:ins>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477788FC" w:rsidR="00FD5220" w:rsidRPr="00A2550B" w:rsidRDefault="000C64ED" w:rsidP="00FD5220">
            <w:pPr>
              <w:rPr>
                <w:rFonts w:asciiTheme="minorHAnsi" w:hAnsiTheme="minorHAnsi" w:cstheme="minorHAnsi"/>
                <w:szCs w:val="24"/>
              </w:rPr>
            </w:pPr>
            <w:ins w:id="54" w:author="Timothy Donlin" w:date="2024-01-11T10:03:00Z">
              <w:r>
                <w:rPr>
                  <w:rFonts w:asciiTheme="minorHAnsi" w:hAnsiTheme="minorHAnsi" w:cstheme="minorHAnsi"/>
                  <w:szCs w:val="24"/>
                </w:rPr>
                <w:t>574-848-7451</w:t>
              </w:r>
            </w:ins>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2F14FECB" w:rsidR="00FD5220" w:rsidRPr="00A2550B" w:rsidRDefault="000C64ED" w:rsidP="00FD5220">
            <w:pPr>
              <w:rPr>
                <w:rFonts w:asciiTheme="minorHAnsi" w:hAnsiTheme="minorHAnsi" w:cstheme="minorHAnsi"/>
                <w:szCs w:val="24"/>
              </w:rPr>
            </w:pPr>
            <w:ins w:id="55" w:author="Timothy Donlin" w:date="2024-01-11T10:11:00Z">
              <w:r>
                <w:rPr>
                  <w:rFonts w:asciiTheme="minorHAnsi" w:hAnsiTheme="minorHAnsi" w:cstheme="minorHAnsi"/>
                  <w:szCs w:val="24"/>
                </w:rPr>
                <w:t>574-848-5917</w:t>
              </w:r>
            </w:ins>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4005AAF0" w:rsidR="00FD5220" w:rsidRPr="00A2550B" w:rsidRDefault="000C64ED" w:rsidP="00FD5220">
            <w:pPr>
              <w:rPr>
                <w:rFonts w:asciiTheme="minorHAnsi" w:hAnsiTheme="minorHAnsi" w:cstheme="minorHAnsi"/>
                <w:szCs w:val="24"/>
              </w:rPr>
            </w:pPr>
            <w:ins w:id="56" w:author="Timothy Donlin" w:date="2024-01-11T10:04:00Z">
              <w:r>
                <w:rPr>
                  <w:rFonts w:asciiTheme="minorHAnsi" w:hAnsiTheme="minorHAnsi" w:cstheme="minorHAnsi"/>
                  <w:szCs w:val="24"/>
                </w:rPr>
                <w:fldChar w:fldCharType="begin"/>
              </w:r>
              <w:r>
                <w:rPr>
                  <w:rFonts w:asciiTheme="minorHAnsi" w:hAnsiTheme="minorHAnsi" w:cstheme="minorHAnsi"/>
                  <w:szCs w:val="24"/>
                </w:rPr>
                <w:instrText>HYPERLINK "http://www.adecinc.com"</w:instrText>
              </w:r>
              <w:r>
                <w:rPr>
                  <w:rFonts w:asciiTheme="minorHAnsi" w:hAnsiTheme="minorHAnsi" w:cstheme="minorHAnsi"/>
                  <w:szCs w:val="24"/>
                </w:rPr>
              </w:r>
              <w:r>
                <w:rPr>
                  <w:rFonts w:asciiTheme="minorHAnsi" w:hAnsiTheme="minorHAnsi" w:cstheme="minorHAnsi"/>
                  <w:szCs w:val="24"/>
                </w:rPr>
                <w:fldChar w:fldCharType="separate"/>
              </w:r>
              <w:r w:rsidRPr="00195E96">
                <w:rPr>
                  <w:rStyle w:val="Hyperlink"/>
                  <w:rFonts w:asciiTheme="minorHAnsi" w:hAnsiTheme="minorHAnsi" w:cstheme="minorHAnsi"/>
                  <w:szCs w:val="24"/>
                </w:rPr>
                <w:t>www.adecinc.com</w:t>
              </w:r>
              <w:r>
                <w:rPr>
                  <w:rFonts w:asciiTheme="minorHAnsi" w:hAnsiTheme="minorHAnsi" w:cstheme="minorHAnsi"/>
                  <w:szCs w:val="24"/>
                </w:rPr>
                <w:fldChar w:fldCharType="end"/>
              </w:r>
            </w:ins>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Federal Tax Identification Number (FTIN)</w:t>
            </w:r>
          </w:p>
        </w:tc>
        <w:tc>
          <w:tcPr>
            <w:tcW w:w="4428" w:type="dxa"/>
            <w:shd w:val="clear" w:color="auto" w:fill="FFFF99"/>
          </w:tcPr>
          <w:p w14:paraId="35174FAB" w14:textId="279F2F8D" w:rsidR="00FD5220" w:rsidRPr="00A2550B" w:rsidRDefault="000C64ED" w:rsidP="00FD5220">
            <w:pPr>
              <w:rPr>
                <w:rFonts w:asciiTheme="minorHAnsi" w:hAnsiTheme="minorHAnsi" w:cstheme="minorHAnsi"/>
                <w:szCs w:val="24"/>
              </w:rPr>
            </w:pPr>
            <w:ins w:id="57" w:author="Timothy Donlin" w:date="2024-01-11T10:04:00Z">
              <w:r>
                <w:rPr>
                  <w:rFonts w:asciiTheme="minorHAnsi" w:hAnsiTheme="minorHAnsi" w:cstheme="minorHAnsi"/>
                  <w:szCs w:val="24"/>
                </w:rPr>
                <w:t>35-1060633</w:t>
              </w:r>
            </w:ins>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60C1EBB1" w:rsidR="00FD5220" w:rsidRPr="00A2550B" w:rsidRDefault="000C64ED" w:rsidP="00FD5220">
            <w:pPr>
              <w:rPr>
                <w:rFonts w:asciiTheme="minorHAnsi" w:hAnsiTheme="minorHAnsi" w:cstheme="minorHAnsi"/>
                <w:szCs w:val="24"/>
              </w:rPr>
            </w:pPr>
            <w:ins w:id="58" w:author="Timothy Donlin" w:date="2024-01-11T10:04:00Z">
              <w:r>
                <w:rPr>
                  <w:rFonts w:asciiTheme="minorHAnsi" w:hAnsiTheme="minorHAnsi" w:cstheme="minorHAnsi"/>
                  <w:szCs w:val="24"/>
                </w:rPr>
                <w:t>350</w:t>
              </w:r>
            </w:ins>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3FEFD15E" w:rsidR="00FD5220" w:rsidRPr="00A2550B" w:rsidRDefault="000C64ED" w:rsidP="00FD5220">
            <w:pPr>
              <w:rPr>
                <w:rFonts w:asciiTheme="minorHAnsi" w:hAnsiTheme="minorHAnsi" w:cstheme="minorHAnsi"/>
                <w:szCs w:val="24"/>
              </w:rPr>
            </w:pPr>
            <w:ins w:id="59" w:author="Timothy Donlin" w:date="2024-01-11T10:04:00Z">
              <w:r>
                <w:rPr>
                  <w:rFonts w:asciiTheme="minorHAnsi" w:hAnsiTheme="minorHAnsi" w:cstheme="minorHAnsi"/>
                  <w:szCs w:val="24"/>
                </w:rPr>
                <w:t>71</w:t>
              </w:r>
            </w:ins>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5BEC93EE" w:rsidR="00FD5220" w:rsidRPr="00A2550B" w:rsidRDefault="000C64ED" w:rsidP="00FD5220">
            <w:pPr>
              <w:rPr>
                <w:rFonts w:asciiTheme="minorHAnsi" w:hAnsiTheme="minorHAnsi" w:cstheme="minorHAnsi"/>
                <w:szCs w:val="24"/>
              </w:rPr>
            </w:pPr>
            <w:ins w:id="60" w:author="Timothy Donlin" w:date="2024-01-11T10:04:00Z">
              <w:r>
                <w:rPr>
                  <w:rFonts w:asciiTheme="minorHAnsi" w:hAnsiTheme="minorHAnsi" w:cstheme="minorHAnsi"/>
                  <w:szCs w:val="24"/>
                </w:rPr>
                <w:t>1</w:t>
              </w:r>
            </w:ins>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55F65A89" w:rsidR="00FD5220" w:rsidRPr="00A2550B" w:rsidRDefault="00BF77B8" w:rsidP="00FD5220">
            <w:pPr>
              <w:rPr>
                <w:rFonts w:asciiTheme="minorHAnsi" w:hAnsiTheme="minorHAnsi" w:cstheme="minorHAnsi"/>
                <w:szCs w:val="24"/>
              </w:rPr>
            </w:pPr>
            <w:r>
              <w:rPr>
                <w:rFonts w:asciiTheme="minorHAnsi" w:hAnsiTheme="minorHAnsi" w:cstheme="minorHAnsi"/>
                <w:szCs w:val="24"/>
              </w:rPr>
              <w:t>1952</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488FD0BC" w:rsidR="00FD5220" w:rsidRPr="00A2550B" w:rsidRDefault="00DF0CC5" w:rsidP="00FD5220">
            <w:pPr>
              <w:rPr>
                <w:rFonts w:asciiTheme="minorHAnsi" w:hAnsiTheme="minorHAnsi" w:cstheme="minorHAnsi"/>
                <w:szCs w:val="24"/>
              </w:rPr>
            </w:pPr>
            <w:ins w:id="61" w:author="Susan Faltynski" w:date="2024-01-17T07:42:00Z">
              <w:r>
                <w:rPr>
                  <w:rFonts w:asciiTheme="minorHAnsi" w:hAnsiTheme="minorHAnsi" w:cstheme="minorHAnsi"/>
                  <w:szCs w:val="24"/>
                </w:rPr>
                <w:t>n/a</w:t>
              </w:r>
            </w:ins>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3F7DB75" w:rsidR="00FD5220" w:rsidRPr="00A2550B" w:rsidRDefault="000C64ED" w:rsidP="00FD5220">
            <w:pPr>
              <w:rPr>
                <w:rFonts w:asciiTheme="minorHAnsi" w:hAnsiTheme="minorHAnsi" w:cstheme="minorHAnsi"/>
                <w:szCs w:val="24"/>
              </w:rPr>
            </w:pPr>
            <w:ins w:id="62" w:author="Timothy Donlin" w:date="2024-01-11T10:08:00Z">
              <w:r>
                <w:rPr>
                  <w:rFonts w:asciiTheme="minorHAnsi" w:hAnsiTheme="minorHAnsi" w:cstheme="minorHAnsi"/>
                  <w:szCs w:val="24"/>
                </w:rPr>
                <w:t>$19,845,351</w:t>
              </w:r>
            </w:ins>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1AFC5968" w:rsidR="00FD5220" w:rsidRPr="00A2550B" w:rsidRDefault="000C64ED" w:rsidP="00FD5220">
            <w:pPr>
              <w:rPr>
                <w:rFonts w:asciiTheme="minorHAnsi" w:hAnsiTheme="minorHAnsi" w:cstheme="minorHAnsi"/>
                <w:szCs w:val="24"/>
              </w:rPr>
            </w:pPr>
            <w:ins w:id="63" w:author="Timothy Donlin" w:date="2024-01-11T10:08:00Z">
              <w:r>
                <w:rPr>
                  <w:rFonts w:asciiTheme="minorHAnsi" w:hAnsiTheme="minorHAnsi" w:cstheme="minorHAnsi"/>
                  <w:szCs w:val="24"/>
                </w:rPr>
                <w:t>$20,0235,110</w:t>
              </w:r>
            </w:ins>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361B2712" w:rsidR="00FD5220" w:rsidRPr="00A2550B" w:rsidRDefault="000C64ED" w:rsidP="00FD5220">
            <w:pPr>
              <w:rPr>
                <w:rFonts w:asciiTheme="minorHAnsi" w:hAnsiTheme="minorHAnsi" w:cstheme="minorHAnsi"/>
                <w:szCs w:val="24"/>
              </w:rPr>
            </w:pPr>
            <w:ins w:id="64" w:author="Timothy Donlin" w:date="2024-01-11T10:08:00Z">
              <w:r>
                <w:rPr>
                  <w:rFonts w:asciiTheme="minorHAnsi" w:hAnsiTheme="minorHAnsi" w:cstheme="minorHAnsi"/>
                  <w:szCs w:val="24"/>
                </w:rPr>
                <w:t>100%</w:t>
              </w:r>
            </w:ins>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65" w:name="_Hlk76536909"/>
      <w:bookmarkStart w:id="66" w:name="_Hlk150420722"/>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bookmarkEnd w:id="66"/>
          <w:p w14:paraId="7289DAB7" w14:textId="4C0B9210" w:rsidR="0000708C" w:rsidRDefault="003004FD" w:rsidP="00CA327C">
            <w:pPr>
              <w:rPr>
                <w:rFonts w:asciiTheme="minorHAnsi" w:hAnsiTheme="minorHAnsi" w:cstheme="minorHAnsi"/>
              </w:rPr>
            </w:pPr>
            <w:r>
              <w:rPr>
                <w:rFonts w:asciiTheme="minorHAnsi" w:hAnsiTheme="minorHAnsi" w:cstheme="minorHAnsi"/>
              </w:rPr>
              <w:t xml:space="preserve">Yes. </w:t>
            </w:r>
            <w:ins w:id="67" w:author="Timothy Donlin" w:date="2024-01-11T15:50:00Z">
              <w:r w:rsidR="00C40729">
                <w:rPr>
                  <w:rFonts w:asciiTheme="minorHAnsi" w:hAnsiTheme="minorHAnsi" w:cstheme="minorHAnsi"/>
                </w:rPr>
                <w:t>ADEC Inc has created policy 10.1 – ADEC Emergenc</w:t>
              </w:r>
            </w:ins>
            <w:ins w:id="68" w:author="Timothy Donlin" w:date="2024-01-11T15:51:00Z">
              <w:r w:rsidR="00C40729">
                <w:rPr>
                  <w:rFonts w:asciiTheme="minorHAnsi" w:hAnsiTheme="minorHAnsi" w:cstheme="minorHAnsi"/>
                </w:rPr>
                <w:t xml:space="preserve">y Preparedness Plan </w:t>
              </w:r>
            </w:ins>
            <w:ins w:id="69" w:author="Timothy Donlin" w:date="2024-01-11T15:52:00Z">
              <w:r w:rsidR="00C40729">
                <w:rPr>
                  <w:rFonts w:asciiTheme="minorHAnsi" w:hAnsiTheme="minorHAnsi" w:cstheme="minorHAnsi"/>
                </w:rPr>
                <w:t>that shows plan for testing and training of the plan</w:t>
              </w:r>
            </w:ins>
            <w:r w:rsidR="000F02CF">
              <w:rPr>
                <w:rFonts w:asciiTheme="minorHAnsi" w:hAnsiTheme="minorHAnsi" w:cstheme="minorHAnsi"/>
              </w:rPr>
              <w:t>.</w:t>
            </w:r>
          </w:p>
          <w:p w14:paraId="4E3A91C0" w14:textId="19B87C96" w:rsidR="00F12E48" w:rsidRPr="00A2550B" w:rsidRDefault="00F12E48" w:rsidP="000F02CF">
            <w:pPr>
              <w:spacing w:before="240"/>
              <w:rPr>
                <w:rFonts w:asciiTheme="minorHAnsi" w:hAnsiTheme="minorHAnsi" w:cstheme="minorHAnsi"/>
              </w:rPr>
            </w:pPr>
            <w:r>
              <w:rPr>
                <w:rFonts w:asciiTheme="minorHAnsi" w:hAnsiTheme="minorHAnsi" w:cstheme="minorHAnsi"/>
              </w:rPr>
              <w:t>See Appendix P_10-1 ADEC Emergency Preparedness Policy</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70" w:name="_Hlk76536922"/>
      <w:bookmarkStart w:id="71" w:name="_Hlk150420747"/>
      <w:r w:rsidRPr="00251750">
        <w:rPr>
          <w:rFonts w:asciiTheme="minorHAnsi" w:hAnsiTheme="minorHAnsi" w:cstheme="minorHAnsi"/>
        </w:rPr>
        <w:t>What is your company’s technology and process for securing any State information that is maintained within your company?</w:t>
      </w:r>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bookmarkEnd w:id="71"/>
          <w:p w14:paraId="5AB96097" w14:textId="0D3787C2" w:rsidR="00093FE8" w:rsidRDefault="00093FE8" w:rsidP="00CA327C">
            <w:pPr>
              <w:rPr>
                <w:rFonts w:asciiTheme="minorHAnsi" w:hAnsiTheme="minorHAnsi" w:cstheme="minorHAnsi"/>
                <w:bCs/>
              </w:rPr>
            </w:pPr>
            <w:r w:rsidRPr="00093FE8">
              <w:rPr>
                <w:rFonts w:asciiTheme="minorHAnsi" w:hAnsiTheme="minorHAnsi" w:cstheme="minorHAnsi"/>
                <w:bCs/>
              </w:rPr>
              <w:t xml:space="preserve">It is the policy of ADEC to establish and maintain minimum requirements which, to the best of its knowledge and awareness, protect ADEC’s information technology services (computers, local and wide area networks and attached computer servers, </w:t>
            </w:r>
            <w:r w:rsidRPr="00093FE8">
              <w:rPr>
                <w:rFonts w:asciiTheme="minorHAnsi" w:hAnsiTheme="minorHAnsi" w:cstheme="minorHAnsi"/>
                <w:bCs/>
              </w:rPr>
              <w:t>workstations,</w:t>
            </w:r>
            <w:r w:rsidRPr="00093FE8">
              <w:rPr>
                <w:rFonts w:asciiTheme="minorHAnsi" w:hAnsiTheme="minorHAnsi" w:cstheme="minorHAnsi"/>
                <w:bCs/>
              </w:rPr>
              <w:t xml:space="preserve"> and mobile devices) and the information assets they contain.</w:t>
            </w:r>
          </w:p>
          <w:p w14:paraId="39623717" w14:textId="77777777" w:rsidR="00093FE8" w:rsidRDefault="00093FE8" w:rsidP="00CA327C">
            <w:pPr>
              <w:rPr>
                <w:rFonts w:asciiTheme="minorHAnsi" w:hAnsiTheme="minorHAnsi" w:cstheme="minorHAnsi"/>
                <w:bCs/>
              </w:rPr>
            </w:pPr>
          </w:p>
          <w:p w14:paraId="552B6D99" w14:textId="712CB219" w:rsidR="0000708C" w:rsidRDefault="00C40729" w:rsidP="00CA327C">
            <w:pPr>
              <w:rPr>
                <w:rFonts w:asciiTheme="minorHAnsi" w:hAnsiTheme="minorHAnsi" w:cstheme="minorHAnsi"/>
                <w:bCs/>
              </w:rPr>
            </w:pPr>
            <w:ins w:id="72" w:author="Timothy Donlin" w:date="2024-01-11T15:53:00Z">
              <w:r>
                <w:rPr>
                  <w:rFonts w:asciiTheme="minorHAnsi" w:hAnsiTheme="minorHAnsi" w:cstheme="minorHAnsi"/>
                  <w:bCs/>
                </w:rPr>
                <w:t xml:space="preserve">ADEC Inc’s primary client information system is </w:t>
              </w:r>
              <w:proofErr w:type="spellStart"/>
              <w:r>
                <w:rPr>
                  <w:rFonts w:asciiTheme="minorHAnsi" w:hAnsiTheme="minorHAnsi" w:cstheme="minorHAnsi"/>
                  <w:bCs/>
                </w:rPr>
                <w:t>Sandata</w:t>
              </w:r>
              <w:proofErr w:type="spellEnd"/>
              <w:r>
                <w:rPr>
                  <w:rFonts w:asciiTheme="minorHAnsi" w:hAnsiTheme="minorHAnsi" w:cstheme="minorHAnsi"/>
                  <w:bCs/>
                </w:rPr>
                <w:t xml:space="preserve">.  This is a </w:t>
              </w:r>
            </w:ins>
            <w:ins w:id="73" w:author="Timothy Donlin" w:date="2024-01-11T15:55:00Z">
              <w:r>
                <w:rPr>
                  <w:rFonts w:asciiTheme="minorHAnsi" w:hAnsiTheme="minorHAnsi" w:cstheme="minorHAnsi"/>
                  <w:bCs/>
                </w:rPr>
                <w:t>cloud-based</w:t>
              </w:r>
            </w:ins>
            <w:ins w:id="74" w:author="Timothy Donlin" w:date="2024-01-11T15:53:00Z">
              <w:r>
                <w:rPr>
                  <w:rFonts w:asciiTheme="minorHAnsi" w:hAnsiTheme="minorHAnsi" w:cstheme="minorHAnsi"/>
                  <w:bCs/>
                </w:rPr>
                <w:t xml:space="preserve"> system that contains individual served information as well as plans, service information and billing.</w:t>
              </w:r>
            </w:ins>
            <w:ins w:id="75" w:author="Timothy Donlin" w:date="2024-01-11T15:54:00Z">
              <w:r>
                <w:rPr>
                  <w:rFonts w:asciiTheme="minorHAnsi" w:hAnsiTheme="minorHAnsi" w:cstheme="minorHAnsi"/>
                  <w:bCs/>
                </w:rPr>
                <w:t xml:space="preserve">   ADEC Inc also uses the Microsoft 365 environment for data management, </w:t>
              </w:r>
            </w:ins>
            <w:r w:rsidR="00F12E48">
              <w:rPr>
                <w:rFonts w:asciiTheme="minorHAnsi" w:hAnsiTheme="minorHAnsi" w:cstheme="minorHAnsi"/>
                <w:bCs/>
              </w:rPr>
              <w:t>storage,</w:t>
            </w:r>
            <w:ins w:id="76" w:author="Timothy Donlin" w:date="2024-01-11T15:54:00Z">
              <w:r>
                <w:rPr>
                  <w:rFonts w:asciiTheme="minorHAnsi" w:hAnsiTheme="minorHAnsi" w:cstheme="minorHAnsi"/>
                  <w:bCs/>
                </w:rPr>
                <w:t xml:space="preserve"> and communication.  Access to </w:t>
              </w:r>
            </w:ins>
            <w:r w:rsidR="00F12E48">
              <w:rPr>
                <w:rFonts w:asciiTheme="minorHAnsi" w:hAnsiTheme="minorHAnsi" w:cstheme="minorHAnsi"/>
                <w:bCs/>
              </w:rPr>
              <w:t xml:space="preserve">client </w:t>
            </w:r>
            <w:ins w:id="77" w:author="Timothy Donlin" w:date="2024-01-11T15:54:00Z">
              <w:r>
                <w:rPr>
                  <w:rFonts w:asciiTheme="minorHAnsi" w:hAnsiTheme="minorHAnsi" w:cstheme="minorHAnsi"/>
                  <w:bCs/>
                </w:rPr>
                <w:t xml:space="preserve">information is limited to </w:t>
              </w:r>
            </w:ins>
            <w:r w:rsidR="00F12E48">
              <w:rPr>
                <w:rFonts w:asciiTheme="minorHAnsi" w:hAnsiTheme="minorHAnsi" w:cstheme="minorHAnsi"/>
                <w:bCs/>
              </w:rPr>
              <w:t xml:space="preserve">only </w:t>
            </w:r>
            <w:ins w:id="78" w:author="Timothy Donlin" w:date="2024-01-11T15:54:00Z">
              <w:r>
                <w:rPr>
                  <w:rFonts w:asciiTheme="minorHAnsi" w:hAnsiTheme="minorHAnsi" w:cstheme="minorHAnsi"/>
                  <w:bCs/>
                </w:rPr>
                <w:t xml:space="preserve">the </w:t>
              </w:r>
            </w:ins>
            <w:ins w:id="79" w:author="Timothy Donlin" w:date="2024-01-11T15:55:00Z">
              <w:r>
                <w:rPr>
                  <w:rFonts w:asciiTheme="minorHAnsi" w:hAnsiTheme="minorHAnsi" w:cstheme="minorHAnsi"/>
                  <w:bCs/>
                </w:rPr>
                <w:t>staff that work with</w:t>
              </w:r>
            </w:ins>
            <w:r w:rsidR="00F12E48">
              <w:rPr>
                <w:rFonts w:asciiTheme="minorHAnsi" w:hAnsiTheme="minorHAnsi" w:cstheme="minorHAnsi"/>
                <w:bCs/>
              </w:rPr>
              <w:t xml:space="preserve"> an</w:t>
            </w:r>
            <w:ins w:id="80" w:author="Timothy Donlin" w:date="2024-01-11T15:55:00Z">
              <w:r>
                <w:rPr>
                  <w:rFonts w:asciiTheme="minorHAnsi" w:hAnsiTheme="minorHAnsi" w:cstheme="minorHAnsi"/>
                  <w:bCs/>
                </w:rPr>
                <w:t xml:space="preserve"> individual.  </w:t>
              </w:r>
            </w:ins>
          </w:p>
          <w:p w14:paraId="162C9C82" w14:textId="77777777" w:rsidR="00B26E83" w:rsidRDefault="00B26E83" w:rsidP="00CA327C">
            <w:pPr>
              <w:rPr>
                <w:rFonts w:asciiTheme="minorHAnsi" w:hAnsiTheme="minorHAnsi" w:cstheme="minorHAnsi"/>
                <w:bCs/>
              </w:rPr>
            </w:pPr>
          </w:p>
          <w:p w14:paraId="1F11499C" w14:textId="77777777" w:rsidR="00093FE8" w:rsidRDefault="00B26E83" w:rsidP="00CA327C">
            <w:pPr>
              <w:rPr>
                <w:rFonts w:asciiTheme="minorHAnsi" w:hAnsiTheme="minorHAnsi" w:cstheme="minorHAnsi"/>
                <w:bCs/>
              </w:rPr>
            </w:pPr>
            <w:r>
              <w:rPr>
                <w:rFonts w:asciiTheme="minorHAnsi" w:hAnsiTheme="minorHAnsi" w:cstheme="minorHAnsi"/>
                <w:bCs/>
              </w:rPr>
              <w:t>See</w:t>
            </w:r>
            <w:r w:rsidR="00093FE8">
              <w:rPr>
                <w:rFonts w:asciiTheme="minorHAnsi" w:hAnsiTheme="minorHAnsi" w:cstheme="minorHAnsi"/>
                <w:bCs/>
              </w:rPr>
              <w:t xml:space="preserve"> the following:</w:t>
            </w:r>
          </w:p>
          <w:p w14:paraId="20CD6B4D" w14:textId="75698D3A" w:rsidR="00B26E83" w:rsidRDefault="00B26E83" w:rsidP="00CA327C">
            <w:pPr>
              <w:rPr>
                <w:rFonts w:asciiTheme="minorHAnsi" w:hAnsiTheme="minorHAnsi" w:cstheme="minorHAnsi"/>
                <w:bCs/>
              </w:rPr>
            </w:pPr>
            <w:r>
              <w:rPr>
                <w:rFonts w:asciiTheme="minorHAnsi" w:hAnsiTheme="minorHAnsi" w:cstheme="minorHAnsi"/>
                <w:bCs/>
              </w:rPr>
              <w:t>Appendix Q_3.1.3 Information Technology Services</w:t>
            </w:r>
          </w:p>
          <w:p w14:paraId="6CCBFCB4" w14:textId="1B62B901" w:rsidR="00093FE8" w:rsidRPr="00C40729" w:rsidRDefault="00093FE8" w:rsidP="00CA327C">
            <w:pPr>
              <w:rPr>
                <w:rFonts w:asciiTheme="minorHAnsi" w:hAnsiTheme="minorHAnsi" w:cstheme="minorHAnsi"/>
                <w:bCs/>
                <w:rPrChange w:id="81" w:author="Timothy Donlin" w:date="2024-01-11T15:52:00Z">
                  <w:rPr>
                    <w:rFonts w:asciiTheme="minorHAnsi" w:hAnsiTheme="minorHAnsi" w:cstheme="minorHAnsi"/>
                    <w:b/>
                  </w:rPr>
                </w:rPrChange>
              </w:rPr>
            </w:pPr>
            <w:r>
              <w:rPr>
                <w:rFonts w:asciiTheme="minorHAnsi" w:hAnsiTheme="minorHAnsi" w:cstheme="minorHAnsi"/>
                <w:bCs/>
              </w:rPr>
              <w:t>Appendix R_3.1.13 Electronic Data Security</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bookmarkStart w:id="82"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bookmarkEnd w:id="82"/>
          <w:p w14:paraId="3EDDA12A" w14:textId="1F49FCAC" w:rsidR="0009502C" w:rsidRPr="00A2550B" w:rsidRDefault="00093FE8" w:rsidP="0009502C">
            <w:pPr>
              <w:rPr>
                <w:rFonts w:asciiTheme="minorHAnsi" w:hAnsiTheme="minorHAnsi" w:cstheme="minorHAnsi"/>
                <w:szCs w:val="24"/>
              </w:rPr>
            </w:pPr>
            <w:r>
              <w:rPr>
                <w:rFonts w:asciiTheme="minorHAnsi" w:hAnsiTheme="minorHAnsi" w:cstheme="minorHAnsi"/>
                <w:szCs w:val="24"/>
              </w:rPr>
              <w:t>ADEC Inc. has an extensive history serving the State through BDDS, Medicaid, and Vocational Rehabilitation services and accounts.</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bookmarkStart w:id="83" w:name="_Hlk150420830"/>
      <w:r w:rsidRPr="000770AE">
        <w:rPr>
          <w:rFonts w:asciiTheme="minorHAnsi" w:hAnsiTheme="minorHAnsi" w:cstheme="minorHAnsi"/>
          <w:b/>
          <w:szCs w:val="24"/>
        </w:rPr>
        <w:lastRenderedPageBreak/>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bookmarkEnd w:id="83"/>
          <w:p w14:paraId="646DB69E" w14:textId="5C57DF45" w:rsidR="00093FE8" w:rsidRPr="00093FE8" w:rsidRDefault="00093FE8" w:rsidP="00093FE8">
            <w:pPr>
              <w:rPr>
                <w:rFonts w:asciiTheme="minorHAnsi" w:hAnsiTheme="minorHAnsi" w:cstheme="minorHAnsi"/>
                <w:bCs/>
                <w:szCs w:val="24"/>
              </w:rPr>
            </w:pPr>
            <w:r w:rsidRPr="00093FE8">
              <w:rPr>
                <w:rFonts w:asciiTheme="minorHAnsi" w:hAnsiTheme="minorHAnsi" w:cstheme="minorHAnsi"/>
                <w:bCs/>
                <w:szCs w:val="24"/>
              </w:rPr>
              <w:t>ADEC</w:t>
            </w:r>
            <w:r>
              <w:rPr>
                <w:rFonts w:asciiTheme="minorHAnsi" w:hAnsiTheme="minorHAnsi" w:cstheme="minorHAnsi"/>
                <w:bCs/>
                <w:szCs w:val="24"/>
              </w:rPr>
              <w:t xml:space="preserve"> Inc.</w:t>
            </w:r>
            <w:r w:rsidRPr="00093FE8">
              <w:rPr>
                <w:rFonts w:asciiTheme="minorHAnsi" w:hAnsiTheme="minorHAnsi" w:cstheme="minorHAnsi"/>
                <w:bCs/>
                <w:szCs w:val="24"/>
              </w:rPr>
              <w:t xml:space="preserve"> is a nonprofit organization that proudly advocates for and serves individuals with intellectual and developmental disabilities in Elkhart and St. Joseph counties so they can live lives full of informed choice and possibility. First established in 1952 by a group of parents wanting something more for their children with disabilities, ADEC now provides programming including Day Programs, Residential, Child and Family Services, Transportation, Employment Services, Guardianship, Summer Camp, and internship opportunities for those that we serve. ADEC employs nearly 400 staff and provides care for over 1,100 members of the community with intellectual disabilities.</w:t>
            </w:r>
          </w:p>
          <w:p w14:paraId="471D90D5" w14:textId="77777777" w:rsidR="00093FE8" w:rsidRDefault="00093FE8" w:rsidP="00093FE8">
            <w:pPr>
              <w:rPr>
                <w:rFonts w:asciiTheme="minorHAnsi" w:hAnsiTheme="minorHAnsi" w:cstheme="minorHAnsi"/>
                <w:bCs/>
                <w:szCs w:val="24"/>
              </w:rPr>
            </w:pPr>
          </w:p>
          <w:p w14:paraId="6003BA5E" w14:textId="542EE9B5" w:rsidR="00093FE8" w:rsidRPr="00093FE8" w:rsidRDefault="00093FE8" w:rsidP="00093FE8">
            <w:pPr>
              <w:rPr>
                <w:rFonts w:asciiTheme="minorHAnsi" w:hAnsiTheme="minorHAnsi" w:cstheme="minorHAnsi"/>
                <w:bCs/>
                <w:szCs w:val="24"/>
              </w:rPr>
            </w:pPr>
            <w:r w:rsidRPr="00093FE8">
              <w:rPr>
                <w:rFonts w:asciiTheme="minorHAnsi" w:hAnsiTheme="minorHAnsi" w:cstheme="minorHAnsi"/>
                <w:bCs/>
                <w:szCs w:val="24"/>
              </w:rPr>
              <w:t>ADEC’s Employment Service Progra</w:t>
            </w:r>
            <w:r>
              <w:rPr>
                <w:rFonts w:asciiTheme="minorHAnsi" w:hAnsiTheme="minorHAnsi" w:cstheme="minorHAnsi"/>
                <w:bCs/>
                <w:szCs w:val="24"/>
              </w:rPr>
              <w:t>m, at any given time, is working with between 200 and 250</w:t>
            </w:r>
            <w:r w:rsidRPr="00093FE8">
              <w:rPr>
                <w:rFonts w:asciiTheme="minorHAnsi" w:hAnsiTheme="minorHAnsi" w:cstheme="minorHAnsi"/>
                <w:bCs/>
                <w:szCs w:val="24"/>
              </w:rPr>
              <w:t xml:space="preserve"> individuals to understand their skills and preferences by using hands-on assessments, job shadowing, and interviews. In cooperation with vocational rehabilitation and local businesses, ADEC supports individuals in Elkhart and St. Joseph Counties, providing job matching, coaching, and support at no cost to employers. Once employed, consultants offer individualized levels of support to aid the success of both participants and employers. ADEC’s Skills &amp; Training Center is dedicated to assisting participants in discovering and utilizing their individual abilities in the workplace, at home, and within the community through interactive classroom instruction and activity. The program is open to all individuals 18 or older with intellectual and developmental disabilities interested in developing personal independence for living and working in the community. It is not a one-size-fits-all program but is instead catered to each participant’s diverse needs and individual goals with the intention of promoting personal growth in maximizing functional ability, independence, and exposure to daily life activities.</w:t>
            </w:r>
          </w:p>
          <w:p w14:paraId="5A5C7929" w14:textId="77777777" w:rsidR="00093FE8" w:rsidRDefault="00093FE8" w:rsidP="00093FE8">
            <w:pPr>
              <w:rPr>
                <w:rFonts w:asciiTheme="minorHAnsi" w:hAnsiTheme="minorHAnsi" w:cstheme="minorHAnsi"/>
                <w:bCs/>
                <w:szCs w:val="24"/>
              </w:rPr>
            </w:pPr>
          </w:p>
          <w:p w14:paraId="0A11825E" w14:textId="494E4290" w:rsidR="00093FE8" w:rsidRPr="00093FE8" w:rsidRDefault="00093FE8" w:rsidP="00093FE8">
            <w:pPr>
              <w:rPr>
                <w:rFonts w:asciiTheme="minorHAnsi" w:hAnsiTheme="minorHAnsi" w:cstheme="minorHAnsi"/>
                <w:bCs/>
                <w:szCs w:val="24"/>
              </w:rPr>
            </w:pPr>
            <w:r w:rsidRPr="00093FE8">
              <w:rPr>
                <w:rFonts w:asciiTheme="minorHAnsi" w:hAnsiTheme="minorHAnsi" w:cstheme="minorHAnsi"/>
                <w:bCs/>
                <w:szCs w:val="24"/>
              </w:rPr>
              <w:t>In addition to general support and employment services, ADEC has a long history of supporting students specifically in their transition from high school to employment. For over a decade, ADEC has partnered with South Bend Community Schools, Vocational Rehabilitation and Memorial Hospital to support students through the Project SEARCH program. Project SEARCH is a transition-to-work program for students with disabilities. The one-year employment preparation program takes place entirely within Beacon Memorial Hospital facilitating a seamless combination of classroom instruction, career exploration, and hand-on training through total workplace immersion. Students in this program acquire competitive, marketable, and transferable skills. They also build communication, teamwork, and problem-solving skills, which are important to their overall development as young workers.</w:t>
            </w:r>
          </w:p>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DD37B6F" w14:textId="77777777" w:rsidR="000770AE" w:rsidRPr="00234E3E" w:rsidRDefault="000770AE" w:rsidP="00234E3E">
      <w:pPr>
        <w:widowControl/>
        <w:ind w:left="720"/>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F035A2E"/>
    <w:multiLevelType w:val="hybridMultilevel"/>
    <w:tmpl w:val="FFFFFFFF"/>
    <w:lvl w:ilvl="0" w:tplc="63BA31D4">
      <w:start w:val="1"/>
      <w:numFmt w:val="bullet"/>
      <w:lvlText w:val=""/>
      <w:lvlJc w:val="left"/>
      <w:pPr>
        <w:ind w:left="720" w:hanging="360"/>
      </w:pPr>
      <w:rPr>
        <w:rFonts w:ascii="Symbol" w:hAnsi="Symbol" w:hint="default"/>
      </w:rPr>
    </w:lvl>
    <w:lvl w:ilvl="1" w:tplc="03D68044">
      <w:start w:val="1"/>
      <w:numFmt w:val="bullet"/>
      <w:lvlText w:val="o"/>
      <w:lvlJc w:val="left"/>
      <w:pPr>
        <w:ind w:left="1440" w:hanging="360"/>
      </w:pPr>
      <w:rPr>
        <w:rFonts w:ascii="Courier New" w:hAnsi="Courier New" w:cs="Times New Roman" w:hint="default"/>
      </w:rPr>
    </w:lvl>
    <w:lvl w:ilvl="2" w:tplc="31D07136">
      <w:start w:val="1"/>
      <w:numFmt w:val="bullet"/>
      <w:lvlText w:val=""/>
      <w:lvlJc w:val="left"/>
      <w:pPr>
        <w:ind w:left="2160" w:hanging="360"/>
      </w:pPr>
      <w:rPr>
        <w:rFonts w:ascii="Wingdings" w:hAnsi="Wingdings" w:hint="default"/>
      </w:rPr>
    </w:lvl>
    <w:lvl w:ilvl="3" w:tplc="BE6A8F26">
      <w:start w:val="1"/>
      <w:numFmt w:val="bullet"/>
      <w:lvlText w:val=""/>
      <w:lvlJc w:val="left"/>
      <w:pPr>
        <w:ind w:left="2880" w:hanging="360"/>
      </w:pPr>
      <w:rPr>
        <w:rFonts w:ascii="Symbol" w:hAnsi="Symbol" w:hint="default"/>
      </w:rPr>
    </w:lvl>
    <w:lvl w:ilvl="4" w:tplc="2054B68A">
      <w:start w:val="1"/>
      <w:numFmt w:val="bullet"/>
      <w:lvlText w:val="o"/>
      <w:lvlJc w:val="left"/>
      <w:pPr>
        <w:ind w:left="3600" w:hanging="360"/>
      </w:pPr>
      <w:rPr>
        <w:rFonts w:ascii="Courier New" w:hAnsi="Courier New" w:cs="Times New Roman" w:hint="default"/>
      </w:rPr>
    </w:lvl>
    <w:lvl w:ilvl="5" w:tplc="3C32ABB4">
      <w:start w:val="1"/>
      <w:numFmt w:val="bullet"/>
      <w:lvlText w:val=""/>
      <w:lvlJc w:val="left"/>
      <w:pPr>
        <w:ind w:left="4320" w:hanging="360"/>
      </w:pPr>
      <w:rPr>
        <w:rFonts w:ascii="Wingdings" w:hAnsi="Wingdings" w:hint="default"/>
      </w:rPr>
    </w:lvl>
    <w:lvl w:ilvl="6" w:tplc="AC92F9BE">
      <w:start w:val="1"/>
      <w:numFmt w:val="bullet"/>
      <w:lvlText w:val=""/>
      <w:lvlJc w:val="left"/>
      <w:pPr>
        <w:ind w:left="5040" w:hanging="360"/>
      </w:pPr>
      <w:rPr>
        <w:rFonts w:ascii="Symbol" w:hAnsi="Symbol" w:hint="default"/>
      </w:rPr>
    </w:lvl>
    <w:lvl w:ilvl="7" w:tplc="8D28B108">
      <w:start w:val="1"/>
      <w:numFmt w:val="bullet"/>
      <w:lvlText w:val="o"/>
      <w:lvlJc w:val="left"/>
      <w:pPr>
        <w:ind w:left="5760" w:hanging="360"/>
      </w:pPr>
      <w:rPr>
        <w:rFonts w:ascii="Courier New" w:hAnsi="Courier New" w:cs="Times New Roman" w:hint="default"/>
      </w:rPr>
    </w:lvl>
    <w:lvl w:ilvl="8" w:tplc="07C8D580">
      <w:start w:val="1"/>
      <w:numFmt w:val="bullet"/>
      <w:lvlText w:val=""/>
      <w:lvlJc w:val="left"/>
      <w:pPr>
        <w:ind w:left="6480" w:hanging="360"/>
      </w:pPr>
      <w:rPr>
        <w:rFonts w:ascii="Wingdings" w:hAnsi="Wingdings" w:hint="default"/>
      </w:r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CE35935"/>
    <w:multiLevelType w:val="hybridMultilevel"/>
    <w:tmpl w:val="36780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2616293">
    <w:abstractNumId w:val="2"/>
  </w:num>
  <w:num w:numId="2" w16cid:durableId="804812148">
    <w:abstractNumId w:val="5"/>
  </w:num>
  <w:num w:numId="3" w16cid:durableId="745760952">
    <w:abstractNumId w:val="11"/>
  </w:num>
  <w:num w:numId="4" w16cid:durableId="2027902461">
    <w:abstractNumId w:val="9"/>
  </w:num>
  <w:num w:numId="5" w16cid:durableId="484667688">
    <w:abstractNumId w:val="4"/>
  </w:num>
  <w:num w:numId="6" w16cid:durableId="1283532071">
    <w:abstractNumId w:val="15"/>
  </w:num>
  <w:num w:numId="7" w16cid:durableId="936909847">
    <w:abstractNumId w:val="19"/>
  </w:num>
  <w:num w:numId="8" w16cid:durableId="384136752">
    <w:abstractNumId w:val="22"/>
  </w:num>
  <w:num w:numId="9" w16cid:durableId="1748916529">
    <w:abstractNumId w:val="18"/>
  </w:num>
  <w:num w:numId="10" w16cid:durableId="1033110946">
    <w:abstractNumId w:val="1"/>
  </w:num>
  <w:num w:numId="11" w16cid:durableId="865287650">
    <w:abstractNumId w:val="0"/>
  </w:num>
  <w:num w:numId="12" w16cid:durableId="347609036">
    <w:abstractNumId w:val="16"/>
  </w:num>
  <w:num w:numId="13" w16cid:durableId="590823375">
    <w:abstractNumId w:val="21"/>
  </w:num>
  <w:num w:numId="14" w16cid:durableId="60101353">
    <w:abstractNumId w:val="3"/>
  </w:num>
  <w:num w:numId="15" w16cid:durableId="1777170450">
    <w:abstractNumId w:val="14"/>
  </w:num>
  <w:num w:numId="16" w16cid:durableId="833298038">
    <w:abstractNumId w:val="12"/>
  </w:num>
  <w:num w:numId="17" w16cid:durableId="1960145756">
    <w:abstractNumId w:val="13"/>
  </w:num>
  <w:num w:numId="18" w16cid:durableId="1752893968">
    <w:abstractNumId w:val="17"/>
  </w:num>
  <w:num w:numId="19" w16cid:durableId="6796987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0"/>
  </w:num>
  <w:num w:numId="22" w16cid:durableId="1372262350">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6508405">
    <w:abstractNumId w:val="23"/>
  </w:num>
  <w:num w:numId="24" w16cid:durableId="8329855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san Faltynski">
    <w15:presenceInfo w15:providerId="AD" w15:userId="S::FaltynskiS@adecinc.com::64572dfb-9073-4aef-abc2-5ac577d17a48"/>
  </w15:person>
  <w15:person w15:author="Timothy Donlin">
    <w15:presenceInfo w15:providerId="AD" w15:userId="S::donlint@adecinc.com::af6de1cc-705c-4fb4-ab06-6302073efc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7A8F"/>
    <w:rsid w:val="000207A2"/>
    <w:rsid w:val="00060D2C"/>
    <w:rsid w:val="000770AE"/>
    <w:rsid w:val="0009140A"/>
    <w:rsid w:val="00093FE8"/>
    <w:rsid w:val="00094D95"/>
    <w:rsid w:val="0009502C"/>
    <w:rsid w:val="000A0B24"/>
    <w:rsid w:val="000A7E85"/>
    <w:rsid w:val="000C64ED"/>
    <w:rsid w:val="000C6DD8"/>
    <w:rsid w:val="000F02CF"/>
    <w:rsid w:val="0011345F"/>
    <w:rsid w:val="00133B9C"/>
    <w:rsid w:val="00141B94"/>
    <w:rsid w:val="00142CC5"/>
    <w:rsid w:val="00174793"/>
    <w:rsid w:val="00186D1D"/>
    <w:rsid w:val="001B7DE4"/>
    <w:rsid w:val="001F7706"/>
    <w:rsid w:val="00203D6A"/>
    <w:rsid w:val="00234E3E"/>
    <w:rsid w:val="00251750"/>
    <w:rsid w:val="0025534D"/>
    <w:rsid w:val="00260470"/>
    <w:rsid w:val="00260725"/>
    <w:rsid w:val="00264B4D"/>
    <w:rsid w:val="00270673"/>
    <w:rsid w:val="00273656"/>
    <w:rsid w:val="002960D5"/>
    <w:rsid w:val="002A2573"/>
    <w:rsid w:val="002B0064"/>
    <w:rsid w:val="002B3A36"/>
    <w:rsid w:val="002C5E9A"/>
    <w:rsid w:val="002C5FAB"/>
    <w:rsid w:val="002C6AC8"/>
    <w:rsid w:val="002C7FF5"/>
    <w:rsid w:val="002F0EC0"/>
    <w:rsid w:val="002F3BEF"/>
    <w:rsid w:val="003004FD"/>
    <w:rsid w:val="00323710"/>
    <w:rsid w:val="00325074"/>
    <w:rsid w:val="00341828"/>
    <w:rsid w:val="003528C0"/>
    <w:rsid w:val="003637D8"/>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211C2"/>
    <w:rsid w:val="00537AA0"/>
    <w:rsid w:val="00542998"/>
    <w:rsid w:val="0056091C"/>
    <w:rsid w:val="005710F9"/>
    <w:rsid w:val="005A0801"/>
    <w:rsid w:val="005A0FC8"/>
    <w:rsid w:val="005F14FB"/>
    <w:rsid w:val="00601A6F"/>
    <w:rsid w:val="00603289"/>
    <w:rsid w:val="00610FE6"/>
    <w:rsid w:val="006122B8"/>
    <w:rsid w:val="006405E9"/>
    <w:rsid w:val="006676D8"/>
    <w:rsid w:val="007337DE"/>
    <w:rsid w:val="00741B7D"/>
    <w:rsid w:val="00757BBC"/>
    <w:rsid w:val="007821AB"/>
    <w:rsid w:val="00786320"/>
    <w:rsid w:val="007A445A"/>
    <w:rsid w:val="007B2329"/>
    <w:rsid w:val="007C043B"/>
    <w:rsid w:val="007F1B85"/>
    <w:rsid w:val="008109D5"/>
    <w:rsid w:val="008316B9"/>
    <w:rsid w:val="0085066A"/>
    <w:rsid w:val="008619B7"/>
    <w:rsid w:val="008631B6"/>
    <w:rsid w:val="00877A3A"/>
    <w:rsid w:val="00877F50"/>
    <w:rsid w:val="00887F55"/>
    <w:rsid w:val="008C428E"/>
    <w:rsid w:val="008E0DCF"/>
    <w:rsid w:val="008F4E85"/>
    <w:rsid w:val="009255C1"/>
    <w:rsid w:val="009477EE"/>
    <w:rsid w:val="00951771"/>
    <w:rsid w:val="00965FF1"/>
    <w:rsid w:val="009D550B"/>
    <w:rsid w:val="009F23FA"/>
    <w:rsid w:val="00A2550B"/>
    <w:rsid w:val="00A35F83"/>
    <w:rsid w:val="00AC786B"/>
    <w:rsid w:val="00AD3A14"/>
    <w:rsid w:val="00AE1149"/>
    <w:rsid w:val="00AF696A"/>
    <w:rsid w:val="00B1717A"/>
    <w:rsid w:val="00B26E83"/>
    <w:rsid w:val="00B31295"/>
    <w:rsid w:val="00B66829"/>
    <w:rsid w:val="00B66D79"/>
    <w:rsid w:val="00B671D0"/>
    <w:rsid w:val="00BB4C38"/>
    <w:rsid w:val="00BD7CB3"/>
    <w:rsid w:val="00BF3A86"/>
    <w:rsid w:val="00BF4E0C"/>
    <w:rsid w:val="00BF77B8"/>
    <w:rsid w:val="00C249B7"/>
    <w:rsid w:val="00C40729"/>
    <w:rsid w:val="00C4202B"/>
    <w:rsid w:val="00C72FDD"/>
    <w:rsid w:val="00C9083F"/>
    <w:rsid w:val="00CA327C"/>
    <w:rsid w:val="00CB62E2"/>
    <w:rsid w:val="00CC3724"/>
    <w:rsid w:val="00D06411"/>
    <w:rsid w:val="00D24DFB"/>
    <w:rsid w:val="00D45264"/>
    <w:rsid w:val="00D61EF4"/>
    <w:rsid w:val="00D9324D"/>
    <w:rsid w:val="00DF0CC5"/>
    <w:rsid w:val="00E061CC"/>
    <w:rsid w:val="00E26E01"/>
    <w:rsid w:val="00E55CD1"/>
    <w:rsid w:val="00E60794"/>
    <w:rsid w:val="00E65CF2"/>
    <w:rsid w:val="00E75923"/>
    <w:rsid w:val="00EA1E04"/>
    <w:rsid w:val="00EF0A23"/>
    <w:rsid w:val="00EF0A39"/>
    <w:rsid w:val="00EF6A1E"/>
    <w:rsid w:val="00F12E48"/>
    <w:rsid w:val="00F27DB8"/>
    <w:rsid w:val="00F655C2"/>
    <w:rsid w:val="00F72BF2"/>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0C64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13888849">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55262151">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elong13.1@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boehner@sbcsc.k12.in.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a.Humphreys@fss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Theresa.Jongkind@fssa.in.gov"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7</Pages>
  <Words>2331</Words>
  <Characters>13290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Susan Faltynski</cp:lastModifiedBy>
  <cp:revision>8</cp:revision>
  <dcterms:created xsi:type="dcterms:W3CDTF">2024-01-17T12:33:00Z</dcterms:created>
  <dcterms:modified xsi:type="dcterms:W3CDTF">2024-01-17T16:35:00Z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